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2C689" w14:textId="11B0C839" w:rsidR="00B30685" w:rsidRDefault="00B30685" w:rsidP="007413AC">
      <w:pPr>
        <w:spacing w:line="240" w:lineRule="auto"/>
        <w:jc w:val="center"/>
        <w:rPr>
          <w:rFonts w:ascii="Arial" w:hAnsi="Arial" w:cs="Arial"/>
          <w:b/>
          <w:bCs/>
          <w:sz w:val="24"/>
          <w:szCs w:val="24"/>
        </w:rPr>
      </w:pPr>
      <w:r w:rsidRPr="331C53A4">
        <w:rPr>
          <w:rFonts w:ascii="Arial" w:hAnsi="Arial" w:cs="Arial"/>
          <w:b/>
          <w:bCs/>
          <w:sz w:val="24"/>
          <w:szCs w:val="24"/>
        </w:rPr>
        <w:t>P.O. 9</w:t>
      </w:r>
      <w:r w:rsidR="1A0DA438" w:rsidRPr="331C53A4">
        <w:rPr>
          <w:rFonts w:ascii="Arial" w:hAnsi="Arial" w:cs="Arial"/>
          <w:b/>
          <w:bCs/>
          <w:sz w:val="24"/>
          <w:szCs w:val="24"/>
        </w:rPr>
        <w:t>.1</w:t>
      </w:r>
      <w:r w:rsidR="0035482D">
        <w:rPr>
          <w:rFonts w:ascii="Arial" w:hAnsi="Arial" w:cs="Arial"/>
          <w:b/>
          <w:bCs/>
          <w:sz w:val="24"/>
          <w:szCs w:val="24"/>
        </w:rPr>
        <w:t>.</w:t>
      </w:r>
      <w:r w:rsidRPr="331C53A4">
        <w:rPr>
          <w:rFonts w:ascii="Arial" w:hAnsi="Arial" w:cs="Arial"/>
          <w:b/>
          <w:bCs/>
          <w:sz w:val="24"/>
          <w:szCs w:val="24"/>
        </w:rPr>
        <w:t xml:space="preserve"> </w:t>
      </w:r>
      <w:r w:rsidR="00235262" w:rsidRPr="331C53A4">
        <w:rPr>
          <w:rFonts w:ascii="Arial" w:hAnsi="Arial" w:cs="Arial"/>
          <w:b/>
          <w:bCs/>
          <w:sz w:val="24"/>
          <w:szCs w:val="24"/>
        </w:rPr>
        <w:t xml:space="preserve">Intercambios de información </w:t>
      </w:r>
      <w:r w:rsidR="00712A28" w:rsidRPr="331C53A4">
        <w:rPr>
          <w:rFonts w:ascii="Arial" w:hAnsi="Arial" w:cs="Arial"/>
          <w:b/>
          <w:bCs/>
          <w:sz w:val="24"/>
          <w:szCs w:val="24"/>
        </w:rPr>
        <w:t>relativos al</w:t>
      </w:r>
      <w:r w:rsidR="00235262" w:rsidRPr="331C53A4">
        <w:rPr>
          <w:rFonts w:ascii="Arial" w:hAnsi="Arial" w:cs="Arial"/>
          <w:b/>
          <w:bCs/>
          <w:sz w:val="24"/>
          <w:szCs w:val="24"/>
        </w:rPr>
        <w:t xml:space="preserve"> proceso de programación</w:t>
      </w:r>
    </w:p>
    <w:p w14:paraId="6B073D2D" w14:textId="77777777" w:rsidR="006D4CC6" w:rsidRPr="00B30685" w:rsidRDefault="006D4CC6" w:rsidP="007413AC">
      <w:pPr>
        <w:spacing w:before="120" w:after="0" w:line="240" w:lineRule="auto"/>
        <w:jc w:val="both"/>
        <w:rPr>
          <w:rFonts w:ascii="Arial" w:hAnsi="Arial" w:cs="Arial"/>
          <w:b/>
          <w:sz w:val="24"/>
        </w:rPr>
      </w:pPr>
    </w:p>
    <w:p w14:paraId="0FC2C529" w14:textId="698B3387" w:rsidR="006D4CC6" w:rsidRPr="00F0480B" w:rsidRDefault="00B30685" w:rsidP="00527327">
      <w:pPr>
        <w:pStyle w:val="Heading1"/>
        <w:numPr>
          <w:ilvl w:val="0"/>
          <w:numId w:val="10"/>
        </w:numPr>
        <w:spacing w:before="120" w:line="240" w:lineRule="auto"/>
        <w:ind w:left="426"/>
        <w:jc w:val="both"/>
        <w:rPr>
          <w:color w:val="auto"/>
        </w:rPr>
      </w:pPr>
      <w:r w:rsidRPr="00D77612">
        <w:rPr>
          <w:rFonts w:ascii="Arial" w:hAnsi="Arial" w:cs="Arial"/>
          <w:color w:val="auto"/>
          <w:sz w:val="22"/>
          <w:szCs w:val="22"/>
        </w:rPr>
        <w:t>Objeto</w:t>
      </w:r>
      <w:r w:rsidRPr="00F0480B">
        <w:rPr>
          <w:rFonts w:ascii="Arial" w:hAnsi="Arial" w:cs="Arial"/>
          <w:color w:val="auto"/>
          <w:sz w:val="22"/>
          <w:szCs w:val="22"/>
        </w:rPr>
        <w:t xml:space="preserve">. </w:t>
      </w:r>
    </w:p>
    <w:p w14:paraId="3E127941" w14:textId="08A7A5A2" w:rsidR="00B30685" w:rsidRPr="007E0B14" w:rsidRDefault="00B30685" w:rsidP="000801A8">
      <w:pPr>
        <w:spacing w:before="120" w:after="0" w:line="240" w:lineRule="auto"/>
        <w:jc w:val="both"/>
        <w:rPr>
          <w:rFonts w:ascii="Arial" w:hAnsi="Arial" w:cs="Arial"/>
        </w:rPr>
      </w:pPr>
      <w:r w:rsidRPr="007E0B14">
        <w:rPr>
          <w:rFonts w:ascii="Arial" w:hAnsi="Arial" w:cs="Arial"/>
        </w:rPr>
        <w:t>Constituye el objeto de este procedimiento de operación</w:t>
      </w:r>
      <w:ins w:id="0" w:author="Red Eléctrica" w:date="2021-01-29T19:51:00Z">
        <w:r w:rsidR="00CD308D">
          <w:rPr>
            <w:rFonts w:ascii="Arial" w:hAnsi="Arial" w:cs="Arial"/>
          </w:rPr>
          <w:t>,</w:t>
        </w:r>
      </w:ins>
      <w:r w:rsidR="00235262" w:rsidRPr="007E0B14">
        <w:rPr>
          <w:rFonts w:ascii="Arial" w:hAnsi="Arial" w:cs="Arial"/>
        </w:rPr>
        <w:t xml:space="preserve"> </w:t>
      </w:r>
      <w:r w:rsidR="00C56F20" w:rsidRPr="007E0B14">
        <w:rPr>
          <w:rFonts w:ascii="Arial" w:hAnsi="Arial" w:cs="Arial"/>
        </w:rPr>
        <w:t xml:space="preserve">el establecimiento </w:t>
      </w:r>
      <w:r w:rsidRPr="007E0B14">
        <w:rPr>
          <w:rFonts w:ascii="Arial" w:hAnsi="Arial" w:cs="Arial"/>
        </w:rPr>
        <w:t>de la información</w:t>
      </w:r>
      <w:r w:rsidR="00C56F20" w:rsidRPr="007E0B14">
        <w:rPr>
          <w:rFonts w:ascii="Arial" w:hAnsi="Arial" w:cs="Arial"/>
        </w:rPr>
        <w:t xml:space="preserve">, procedimientos y plazos aplicables a las publicaciones e intercambios de información necesarios </w:t>
      </w:r>
      <w:r w:rsidRPr="007E0B14">
        <w:rPr>
          <w:rFonts w:ascii="Arial" w:hAnsi="Arial" w:cs="Arial"/>
        </w:rPr>
        <w:t>para el cumplimiento de</w:t>
      </w:r>
      <w:r w:rsidR="005D18B8" w:rsidRPr="007E0B14">
        <w:rPr>
          <w:rFonts w:ascii="Arial" w:hAnsi="Arial" w:cs="Arial"/>
        </w:rPr>
        <w:t xml:space="preserve"> las</w:t>
      </w:r>
      <w:r w:rsidRPr="007E0B14">
        <w:rPr>
          <w:rFonts w:ascii="Arial" w:hAnsi="Arial" w:cs="Arial"/>
        </w:rPr>
        <w:t xml:space="preserve"> funciones y obligaciones</w:t>
      </w:r>
      <w:r w:rsidR="00235262" w:rsidRPr="007E0B14">
        <w:rPr>
          <w:rFonts w:ascii="Arial" w:hAnsi="Arial" w:cs="Arial"/>
        </w:rPr>
        <w:t xml:space="preserve"> </w:t>
      </w:r>
      <w:r w:rsidR="005D18B8" w:rsidRPr="007E0B14">
        <w:rPr>
          <w:rFonts w:ascii="Arial" w:hAnsi="Arial" w:cs="Arial"/>
        </w:rPr>
        <w:t xml:space="preserve">del operador del sistema (OS) </w:t>
      </w:r>
      <w:r w:rsidR="00235262" w:rsidRPr="007E0B14">
        <w:rPr>
          <w:rFonts w:ascii="Arial" w:hAnsi="Arial" w:cs="Arial"/>
        </w:rPr>
        <w:t>en el ámbito del proceso de programación y gestión de los servicios de ajuste del sistema</w:t>
      </w:r>
      <w:r w:rsidRPr="007E0B14">
        <w:rPr>
          <w:rFonts w:ascii="Arial" w:hAnsi="Arial" w:cs="Arial"/>
        </w:rPr>
        <w:t>, sin perjuicio de cualquier otr</w:t>
      </w:r>
      <w:r w:rsidR="00AF1FD4">
        <w:rPr>
          <w:rFonts w:ascii="Arial" w:hAnsi="Arial" w:cs="Arial"/>
        </w:rPr>
        <w:t xml:space="preserve">a publicación </w:t>
      </w:r>
      <w:r w:rsidRPr="007E0B14">
        <w:rPr>
          <w:rFonts w:ascii="Arial" w:hAnsi="Arial" w:cs="Arial"/>
        </w:rPr>
        <w:t xml:space="preserve">o intercambio de información establecido reglamentariamente. </w:t>
      </w:r>
    </w:p>
    <w:p w14:paraId="65C297C4" w14:textId="1C44B2D0" w:rsidR="00B30685" w:rsidRPr="00F0480B" w:rsidRDefault="00B30685" w:rsidP="00527327">
      <w:pPr>
        <w:pStyle w:val="Heading1"/>
        <w:numPr>
          <w:ilvl w:val="0"/>
          <w:numId w:val="10"/>
        </w:numPr>
        <w:spacing w:before="120" w:line="240" w:lineRule="auto"/>
        <w:ind w:left="426"/>
        <w:jc w:val="both"/>
        <w:rPr>
          <w:color w:val="auto"/>
        </w:rPr>
      </w:pPr>
      <w:r w:rsidRPr="00D26244">
        <w:rPr>
          <w:rFonts w:ascii="Arial" w:hAnsi="Arial" w:cs="Arial"/>
          <w:color w:val="auto"/>
          <w:sz w:val="22"/>
          <w:szCs w:val="22"/>
        </w:rPr>
        <w:t>Ámbito de aplicación</w:t>
      </w:r>
      <w:r w:rsidRPr="00F0480B">
        <w:rPr>
          <w:color w:val="auto"/>
        </w:rPr>
        <w:t xml:space="preserve">. </w:t>
      </w:r>
    </w:p>
    <w:p w14:paraId="75451C48" w14:textId="77777777" w:rsidR="00943E36" w:rsidRPr="007E0B14" w:rsidRDefault="00943E36" w:rsidP="007413AC">
      <w:pPr>
        <w:autoSpaceDE w:val="0"/>
        <w:autoSpaceDN w:val="0"/>
        <w:adjustRightInd w:val="0"/>
        <w:spacing w:before="120" w:after="0" w:line="240" w:lineRule="auto"/>
        <w:jc w:val="both"/>
        <w:rPr>
          <w:rFonts w:ascii="Arial" w:eastAsiaTheme="minorEastAsia" w:hAnsi="Arial" w:cs="Arial"/>
          <w:color w:val="000000"/>
          <w:lang w:eastAsia="es-ES"/>
        </w:rPr>
      </w:pPr>
      <w:r w:rsidRPr="007E0B14">
        <w:rPr>
          <w:rFonts w:ascii="Arial" w:eastAsiaTheme="minorEastAsia" w:hAnsi="Arial" w:cs="Arial"/>
          <w:color w:val="000000"/>
          <w:lang w:eastAsia="es-ES"/>
        </w:rPr>
        <w:t>Este procedimiento es de aplicación a los siguientes sujetos:</w:t>
      </w:r>
    </w:p>
    <w:p w14:paraId="775AED70" w14:textId="77777777" w:rsidR="005D18B8" w:rsidRPr="00E14E80" w:rsidRDefault="00E14E80" w:rsidP="000801A8">
      <w:pPr>
        <w:spacing w:before="120" w:after="0" w:line="240" w:lineRule="auto"/>
        <w:ind w:left="340"/>
        <w:jc w:val="both"/>
        <w:rPr>
          <w:rFonts w:ascii="Arial" w:eastAsiaTheme="minorEastAsia" w:hAnsi="Arial" w:cs="Arial"/>
          <w:color w:val="000000"/>
          <w:lang w:eastAsia="es-ES"/>
        </w:rPr>
      </w:pPr>
      <w:r>
        <w:rPr>
          <w:rFonts w:ascii="Arial" w:eastAsiaTheme="minorEastAsia" w:hAnsi="Arial" w:cs="Arial"/>
          <w:color w:val="000000"/>
          <w:lang w:eastAsia="es-ES"/>
        </w:rPr>
        <w:t xml:space="preserve">a) </w:t>
      </w:r>
      <w:r w:rsidR="00943E36" w:rsidRPr="00E14E80">
        <w:rPr>
          <w:rFonts w:ascii="Arial" w:eastAsiaTheme="minorEastAsia" w:hAnsi="Arial" w:cs="Arial"/>
          <w:color w:val="000000"/>
          <w:lang w:eastAsia="es-ES"/>
        </w:rPr>
        <w:t>Operador del Sistema (OS).</w:t>
      </w:r>
      <w:r w:rsidR="005D18B8" w:rsidRPr="00E14E80">
        <w:rPr>
          <w:rFonts w:ascii="Arial" w:eastAsiaTheme="minorEastAsia" w:hAnsi="Arial" w:cs="Arial"/>
          <w:color w:val="000000"/>
          <w:lang w:eastAsia="es-ES"/>
        </w:rPr>
        <w:t xml:space="preserve"> </w:t>
      </w:r>
    </w:p>
    <w:p w14:paraId="7653E87B" w14:textId="69A73EAF" w:rsidR="005D18B8" w:rsidRPr="007E0B14" w:rsidRDefault="005910E4" w:rsidP="007E70FC">
      <w:pPr>
        <w:spacing w:before="120" w:after="0" w:line="240" w:lineRule="auto"/>
        <w:ind w:left="357"/>
        <w:jc w:val="both"/>
        <w:rPr>
          <w:rFonts w:ascii="Arial" w:hAnsi="Arial" w:cs="Arial"/>
        </w:rPr>
      </w:pPr>
      <w:r>
        <w:rPr>
          <w:rFonts w:ascii="Arial" w:hAnsi="Arial" w:cs="Arial"/>
        </w:rPr>
        <w:t>A efectos de este procedimiento de operación, e</w:t>
      </w:r>
      <w:r w:rsidR="005D18B8" w:rsidRPr="007E0B14">
        <w:rPr>
          <w:rFonts w:ascii="Arial" w:hAnsi="Arial" w:cs="Arial"/>
        </w:rPr>
        <w:t>l OS</w:t>
      </w:r>
      <w:r>
        <w:rPr>
          <w:rFonts w:ascii="Arial" w:hAnsi="Arial" w:cs="Arial"/>
        </w:rPr>
        <w:t xml:space="preserve"> será el encargado de</w:t>
      </w:r>
      <w:r w:rsidR="005D18B8" w:rsidRPr="007E0B14">
        <w:rPr>
          <w:rFonts w:ascii="Arial" w:hAnsi="Arial" w:cs="Arial"/>
        </w:rPr>
        <w:t xml:space="preserve"> pon</w:t>
      </w:r>
      <w:r>
        <w:rPr>
          <w:rFonts w:ascii="Arial" w:hAnsi="Arial" w:cs="Arial"/>
        </w:rPr>
        <w:t>er</w:t>
      </w:r>
      <w:r w:rsidR="005D18B8" w:rsidRPr="007E0B14">
        <w:rPr>
          <w:rFonts w:ascii="Arial" w:hAnsi="Arial" w:cs="Arial"/>
        </w:rPr>
        <w:t xml:space="preserve"> a disposición de los </w:t>
      </w:r>
      <w:r w:rsidR="00CE6DD0">
        <w:rPr>
          <w:rFonts w:ascii="Arial" w:hAnsi="Arial" w:cs="Arial"/>
        </w:rPr>
        <w:t xml:space="preserve">participantes en </w:t>
      </w:r>
      <w:r w:rsidR="00222563">
        <w:rPr>
          <w:rFonts w:ascii="Arial" w:hAnsi="Arial" w:cs="Arial"/>
        </w:rPr>
        <w:t>el mercado</w:t>
      </w:r>
      <w:r w:rsidR="005D18B8" w:rsidRPr="007E0B14">
        <w:rPr>
          <w:rFonts w:ascii="Arial" w:hAnsi="Arial" w:cs="Arial"/>
        </w:rPr>
        <w:t xml:space="preserve"> la información a la que tengan derecho conforme a los criterios de publicidad establecidos en este procedimiento de operación, realizará propuestas de modificación o de implantación de nuevos intercambios de información y mantendrá los mecanismos y herramientas necesarias para realizar el tratamiento y gestión de dicha información. </w:t>
      </w:r>
    </w:p>
    <w:p w14:paraId="40BE56F3" w14:textId="77777777" w:rsidR="00BD238E" w:rsidRPr="00BD238E" w:rsidRDefault="00BD238E" w:rsidP="00BD238E">
      <w:pPr>
        <w:spacing w:before="120" w:after="0" w:line="240" w:lineRule="auto"/>
        <w:ind w:left="340"/>
        <w:jc w:val="both"/>
        <w:rPr>
          <w:ins w:id="1" w:author="Madrid García, Rubén" w:date="2021-03-25T20:07:00Z"/>
          <w:rFonts w:ascii="Arial" w:eastAsiaTheme="minorEastAsia" w:hAnsi="Arial" w:cs="Arial"/>
          <w:color w:val="000000"/>
          <w:lang w:eastAsia="es-ES"/>
        </w:rPr>
      </w:pPr>
      <w:ins w:id="2" w:author="Madrid García, Rubén" w:date="2021-03-25T20:07:00Z">
        <w:r w:rsidRPr="00BD238E">
          <w:rPr>
            <w:rFonts w:ascii="Arial" w:eastAsiaTheme="minorEastAsia" w:hAnsi="Arial" w:cs="Arial"/>
            <w:color w:val="000000"/>
            <w:lang w:eastAsia="es-ES"/>
          </w:rPr>
          <w:t>b) Gestores de la red de distribución (GRD).</w:t>
        </w:r>
      </w:ins>
    </w:p>
    <w:p w14:paraId="3F03184A" w14:textId="611A6DA9" w:rsidR="00BD238E" w:rsidRDefault="00BD238E" w:rsidP="00BD238E">
      <w:pPr>
        <w:spacing w:before="120" w:after="0" w:line="240" w:lineRule="auto"/>
        <w:ind w:left="340"/>
        <w:jc w:val="both"/>
        <w:rPr>
          <w:ins w:id="3" w:author="Madrid García, Rubén" w:date="2021-03-25T20:07:00Z"/>
          <w:rFonts w:ascii="Arial" w:eastAsiaTheme="minorEastAsia" w:hAnsi="Arial" w:cs="Arial"/>
          <w:color w:val="000000"/>
          <w:lang w:eastAsia="es-ES"/>
        </w:rPr>
      </w:pPr>
      <w:ins w:id="4" w:author="Madrid García, Rubén" w:date="2021-03-25T20:07:00Z">
        <w:r w:rsidRPr="00BD238E">
          <w:rPr>
            <w:rFonts w:ascii="Arial" w:eastAsiaTheme="minorEastAsia" w:hAnsi="Arial" w:cs="Arial"/>
            <w:color w:val="000000"/>
            <w:lang w:eastAsia="es-ES"/>
          </w:rPr>
          <w:t>Los gestores de la red de distribución podrán acceder a la información recogida en este procedimiento correspondiente a aquellas instalaciones conectadas a su red. Asimismo, sujeto a la entrada en vigor de la normativa por la que se implementa el Artículo 40.5 del Reglamento (UE) 2017/1485 de la Comisión, de 2 de agosto de 2017, los GRD podrán tener acceso a dicha información correspondiente a aquellas instalaciones conectadas a su red observable.</w:t>
        </w:r>
      </w:ins>
    </w:p>
    <w:p w14:paraId="0C0AAE33" w14:textId="228CEF75" w:rsidR="00943E36" w:rsidRPr="007E0B14" w:rsidRDefault="00943E36">
      <w:pPr>
        <w:spacing w:before="120" w:after="0" w:line="240" w:lineRule="auto"/>
        <w:ind w:left="340"/>
        <w:jc w:val="both"/>
        <w:rPr>
          <w:rFonts w:ascii="Arial" w:hAnsi="Arial" w:cs="Arial"/>
        </w:rPr>
      </w:pPr>
      <w:del w:id="5" w:author="Madrid García, Rubén" w:date="2021-03-25T20:07:00Z">
        <w:r w:rsidRPr="007E0B14" w:rsidDel="00BD238E">
          <w:rPr>
            <w:rFonts w:ascii="Arial" w:eastAsiaTheme="minorEastAsia" w:hAnsi="Arial" w:cs="Arial"/>
            <w:color w:val="000000"/>
            <w:lang w:eastAsia="es-ES"/>
          </w:rPr>
          <w:delText>b</w:delText>
        </w:r>
      </w:del>
      <w:ins w:id="6" w:author="Madrid García, Rubén" w:date="2021-03-25T20:08:00Z">
        <w:r w:rsidR="00BD238E">
          <w:rPr>
            <w:rFonts w:ascii="Arial" w:eastAsiaTheme="minorEastAsia" w:hAnsi="Arial" w:cs="Arial"/>
            <w:color w:val="000000"/>
            <w:lang w:eastAsia="es-ES"/>
          </w:rPr>
          <w:t>c</w:t>
        </w:r>
      </w:ins>
      <w:r w:rsidRPr="007E0B14">
        <w:rPr>
          <w:rFonts w:ascii="Arial" w:eastAsiaTheme="minorEastAsia" w:hAnsi="Arial" w:cs="Arial"/>
          <w:color w:val="000000"/>
          <w:lang w:eastAsia="es-ES"/>
        </w:rPr>
        <w:t xml:space="preserve">) </w:t>
      </w:r>
      <w:r w:rsidR="00DF398C">
        <w:rPr>
          <w:rFonts w:ascii="Arial" w:eastAsiaTheme="minorEastAsia" w:hAnsi="Arial" w:cs="Arial"/>
          <w:color w:val="000000"/>
          <w:lang w:eastAsia="es-ES"/>
        </w:rPr>
        <w:t>P</w:t>
      </w:r>
      <w:r w:rsidRPr="007E0B14">
        <w:rPr>
          <w:rFonts w:ascii="Arial" w:eastAsiaTheme="minorEastAsia" w:hAnsi="Arial" w:cs="Arial"/>
          <w:color w:val="000000"/>
          <w:lang w:eastAsia="es-ES"/>
        </w:rPr>
        <w:t xml:space="preserve">articipantes </w:t>
      </w:r>
      <w:r w:rsidR="00027548">
        <w:rPr>
          <w:rFonts w:ascii="Arial" w:eastAsiaTheme="minorEastAsia" w:hAnsi="Arial" w:cs="Arial"/>
          <w:color w:val="000000"/>
          <w:lang w:eastAsia="es-ES"/>
        </w:rPr>
        <w:t xml:space="preserve">en el </w:t>
      </w:r>
      <w:r w:rsidRPr="007E0B14">
        <w:rPr>
          <w:rFonts w:ascii="Arial" w:eastAsiaTheme="minorEastAsia" w:hAnsi="Arial" w:cs="Arial"/>
          <w:color w:val="000000"/>
          <w:lang w:eastAsia="es-ES"/>
        </w:rPr>
        <w:t>mercado (</w:t>
      </w:r>
      <w:r w:rsidR="00DF398C">
        <w:rPr>
          <w:rFonts w:ascii="Arial" w:eastAsiaTheme="minorEastAsia" w:hAnsi="Arial" w:cs="Arial"/>
          <w:color w:val="000000"/>
          <w:lang w:eastAsia="es-ES"/>
        </w:rPr>
        <w:t>P</w:t>
      </w:r>
      <w:r w:rsidR="00DF398C" w:rsidRPr="007E0B14">
        <w:rPr>
          <w:rFonts w:ascii="Arial" w:eastAsiaTheme="minorEastAsia" w:hAnsi="Arial" w:cs="Arial"/>
          <w:color w:val="000000"/>
          <w:lang w:eastAsia="es-ES"/>
        </w:rPr>
        <w:t>M</w:t>
      </w:r>
      <w:r w:rsidRPr="007E0B14">
        <w:rPr>
          <w:rFonts w:ascii="Arial" w:eastAsiaTheme="minorEastAsia" w:hAnsi="Arial" w:cs="Arial"/>
          <w:color w:val="000000"/>
          <w:lang w:eastAsia="es-ES"/>
        </w:rPr>
        <w:t>)</w:t>
      </w:r>
      <w:r w:rsidR="00360AFE">
        <w:rPr>
          <w:rFonts w:ascii="Arial" w:eastAsiaTheme="minorEastAsia" w:hAnsi="Arial" w:cs="Arial"/>
          <w:color w:val="000000"/>
          <w:lang w:eastAsia="es-ES"/>
        </w:rPr>
        <w:t>.</w:t>
      </w:r>
    </w:p>
    <w:p w14:paraId="10C98337" w14:textId="140A8399" w:rsidR="005D18B8" w:rsidRPr="007E0B14" w:rsidRDefault="00B30685">
      <w:pPr>
        <w:spacing w:before="120" w:after="0" w:line="240" w:lineRule="auto"/>
        <w:ind w:left="357"/>
        <w:jc w:val="both"/>
        <w:rPr>
          <w:rFonts w:ascii="Arial" w:hAnsi="Arial" w:cs="Arial"/>
        </w:rPr>
      </w:pPr>
      <w:r w:rsidRPr="007E0B14">
        <w:rPr>
          <w:rFonts w:ascii="Arial" w:hAnsi="Arial" w:cs="Arial"/>
        </w:rPr>
        <w:t xml:space="preserve">Los </w:t>
      </w:r>
      <w:r w:rsidR="005D18B8" w:rsidRPr="007E0B14">
        <w:rPr>
          <w:rFonts w:ascii="Arial" w:hAnsi="Arial" w:cs="Arial"/>
        </w:rPr>
        <w:t xml:space="preserve">participantes </w:t>
      </w:r>
      <w:r w:rsidR="00027548">
        <w:rPr>
          <w:rFonts w:ascii="Arial" w:hAnsi="Arial" w:cs="Arial"/>
        </w:rPr>
        <w:t>en el</w:t>
      </w:r>
      <w:r w:rsidR="00027548" w:rsidRPr="007E0B14">
        <w:rPr>
          <w:rFonts w:ascii="Arial" w:hAnsi="Arial" w:cs="Arial"/>
        </w:rPr>
        <w:t xml:space="preserve"> </w:t>
      </w:r>
      <w:r w:rsidR="005D18B8" w:rsidRPr="007E0B14">
        <w:rPr>
          <w:rFonts w:ascii="Arial" w:hAnsi="Arial" w:cs="Arial"/>
        </w:rPr>
        <w:t xml:space="preserve">mercado </w:t>
      </w:r>
      <w:r w:rsidR="00360AFE">
        <w:rPr>
          <w:rFonts w:ascii="Arial" w:hAnsi="Arial" w:cs="Arial"/>
        </w:rPr>
        <w:t xml:space="preserve">serán responsables de </w:t>
      </w:r>
      <w:r w:rsidRPr="007E0B14">
        <w:rPr>
          <w:rFonts w:ascii="Arial" w:hAnsi="Arial" w:cs="Arial"/>
        </w:rPr>
        <w:t>facilitar al OS toda la información requerida, de acuerdo con lo</w:t>
      </w:r>
      <w:r w:rsidR="005D18B8" w:rsidRPr="007E0B14">
        <w:rPr>
          <w:rFonts w:ascii="Arial" w:hAnsi="Arial" w:cs="Arial"/>
        </w:rPr>
        <w:t xml:space="preserve">s medios </w:t>
      </w:r>
      <w:r w:rsidRPr="007E0B14">
        <w:rPr>
          <w:rFonts w:ascii="Arial" w:hAnsi="Arial" w:cs="Arial"/>
        </w:rPr>
        <w:t>establecido</w:t>
      </w:r>
      <w:r w:rsidR="005D18B8" w:rsidRPr="007E0B14">
        <w:rPr>
          <w:rFonts w:ascii="Arial" w:hAnsi="Arial" w:cs="Arial"/>
        </w:rPr>
        <w:t>s</w:t>
      </w:r>
      <w:r w:rsidRPr="007E0B14">
        <w:rPr>
          <w:rFonts w:ascii="Arial" w:hAnsi="Arial" w:cs="Arial"/>
        </w:rPr>
        <w:t xml:space="preserve"> en el presente procedimiento, y de hacer llegar al OS, cualquier posible actualización de la información previamente comunicada. </w:t>
      </w:r>
      <w:r w:rsidR="00360AFE" w:rsidRPr="007E0B14">
        <w:rPr>
          <w:rFonts w:ascii="Arial" w:hAnsi="Arial" w:cs="Arial"/>
        </w:rPr>
        <w:t xml:space="preserve">Los </w:t>
      </w:r>
      <w:r w:rsidR="00761251">
        <w:rPr>
          <w:rFonts w:ascii="Arial" w:hAnsi="Arial" w:cs="Arial"/>
        </w:rPr>
        <w:t>P</w:t>
      </w:r>
      <w:r w:rsidR="00761251" w:rsidRPr="007E0B14">
        <w:rPr>
          <w:rFonts w:ascii="Arial" w:hAnsi="Arial" w:cs="Arial"/>
        </w:rPr>
        <w:t xml:space="preserve">M </w:t>
      </w:r>
      <w:r w:rsidR="00360AFE" w:rsidRPr="007E0B14">
        <w:rPr>
          <w:rFonts w:ascii="Arial" w:hAnsi="Arial" w:cs="Arial"/>
        </w:rPr>
        <w:t>podrán tener acceso a la información por ellos aportada.</w:t>
      </w:r>
    </w:p>
    <w:p w14:paraId="45BCE7D3" w14:textId="0A081209" w:rsidR="00F259F1" w:rsidRDefault="00360AFE">
      <w:pPr>
        <w:spacing w:before="120" w:after="0" w:line="240" w:lineRule="auto"/>
        <w:ind w:left="340"/>
        <w:jc w:val="both"/>
        <w:rPr>
          <w:rFonts w:ascii="Arial" w:hAnsi="Arial" w:cs="Arial"/>
        </w:rPr>
      </w:pPr>
      <w:r>
        <w:rPr>
          <w:rFonts w:ascii="Arial" w:hAnsi="Arial" w:cs="Arial"/>
        </w:rPr>
        <w:t>A efectos de las comunicaciones con el OS, l</w:t>
      </w:r>
      <w:r w:rsidR="00B30685" w:rsidRPr="007E0B14">
        <w:rPr>
          <w:rFonts w:ascii="Arial" w:hAnsi="Arial" w:cs="Arial"/>
        </w:rPr>
        <w:t xml:space="preserve">os </w:t>
      </w:r>
      <w:r w:rsidR="005D18B8" w:rsidRPr="007E0B14">
        <w:rPr>
          <w:rFonts w:ascii="Arial" w:hAnsi="Arial" w:cs="Arial"/>
        </w:rPr>
        <w:t xml:space="preserve">participantes </w:t>
      </w:r>
      <w:r w:rsidR="00027548">
        <w:rPr>
          <w:rFonts w:ascii="Arial" w:hAnsi="Arial" w:cs="Arial"/>
        </w:rPr>
        <w:t>en el</w:t>
      </w:r>
      <w:r w:rsidR="00027548" w:rsidRPr="007E0B14">
        <w:rPr>
          <w:rFonts w:ascii="Arial" w:hAnsi="Arial" w:cs="Arial"/>
        </w:rPr>
        <w:t xml:space="preserve"> </w:t>
      </w:r>
      <w:r w:rsidR="005D18B8" w:rsidRPr="007E0B14">
        <w:rPr>
          <w:rFonts w:ascii="Arial" w:hAnsi="Arial" w:cs="Arial"/>
        </w:rPr>
        <w:t>mercado</w:t>
      </w:r>
      <w:r w:rsidR="00B30685" w:rsidRPr="007E0B14">
        <w:rPr>
          <w:rFonts w:ascii="Arial" w:hAnsi="Arial" w:cs="Arial"/>
        </w:rPr>
        <w:t xml:space="preserve"> serán responsables de depositar en los propios sistemas de información del OS la información recogida en el presente procedimiento, así como de proveer los mecanismos de comunicación necesarios y hacerse cargo de sus costes.</w:t>
      </w:r>
      <w:del w:id="7" w:author="Red Eléctrica" w:date="2021-01-29T19:52:00Z">
        <w:r w:rsidR="00B30685" w:rsidRPr="007E0B14" w:rsidDel="00FC5BAA">
          <w:rPr>
            <w:rFonts w:ascii="Arial" w:hAnsi="Arial" w:cs="Arial"/>
          </w:rPr>
          <w:delText xml:space="preserve"> </w:delText>
        </w:r>
        <w:r w:rsidR="0020277F" w:rsidRPr="007E0B14" w:rsidDel="00FC5BAA">
          <w:rPr>
            <w:rFonts w:ascii="Arial" w:hAnsi="Arial" w:cs="Arial"/>
          </w:rPr>
          <w:delText xml:space="preserve"> </w:delText>
        </w:r>
      </w:del>
    </w:p>
    <w:p w14:paraId="420F3867" w14:textId="36915DDD" w:rsidR="006D4CC6" w:rsidRPr="007E0B14" w:rsidRDefault="00880CC1" w:rsidP="00527327">
      <w:pPr>
        <w:pStyle w:val="Heading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 xml:space="preserve">Carácter y tratamiento de la información. </w:t>
      </w:r>
    </w:p>
    <w:p w14:paraId="0B2A7F62" w14:textId="12797E3B" w:rsidR="005D18B8" w:rsidRPr="007E0B14" w:rsidRDefault="005D18B8" w:rsidP="000801A8">
      <w:pPr>
        <w:spacing w:before="120" w:after="0" w:line="240" w:lineRule="auto"/>
        <w:jc w:val="both"/>
        <w:rPr>
          <w:rFonts w:ascii="Arial" w:hAnsi="Arial" w:cs="Arial"/>
        </w:rPr>
      </w:pPr>
      <w:r w:rsidRPr="007E0B14">
        <w:rPr>
          <w:rFonts w:ascii="Arial" w:hAnsi="Arial" w:cs="Arial"/>
        </w:rPr>
        <w:t xml:space="preserve">Los criterios de publicidad de la información gestionada por el OS sobre los procesos relacionados con el mercado </w:t>
      </w:r>
      <w:r w:rsidR="008B1C30">
        <w:rPr>
          <w:rFonts w:ascii="Arial" w:hAnsi="Arial" w:cs="Arial"/>
        </w:rPr>
        <w:t xml:space="preserve">mayorista </w:t>
      </w:r>
      <w:r w:rsidR="008B35A8">
        <w:rPr>
          <w:rFonts w:ascii="Arial" w:hAnsi="Arial" w:cs="Arial"/>
        </w:rPr>
        <w:t xml:space="preserve">de electricidad </w:t>
      </w:r>
      <w:r w:rsidRPr="007E0B14">
        <w:rPr>
          <w:rFonts w:ascii="Arial" w:hAnsi="Arial" w:cs="Arial"/>
        </w:rPr>
        <w:t>son los establecidos en el Real Decreto-Ley 6/2000 de 23 de junio, en el informe 1/2001 de la CNE (actual CNMC) sobre las propuestas de modificación de las Reglas de funcionamiento del mercado con objeto de adaptarlas al Real Decreto-Ley 6/2000, en el Escrito de la Dirección General de Política Energética y Minas de fecha 19 de noviembre de 2004 y en lo dispuesto en la regulación europea vigente en relación con la transparencia de la información sobre el mercado</w:t>
      </w:r>
      <w:r w:rsidR="00D82274">
        <w:rPr>
          <w:rFonts w:ascii="Arial" w:hAnsi="Arial" w:cs="Arial"/>
        </w:rPr>
        <w:t xml:space="preserve"> mayorista</w:t>
      </w:r>
      <w:r w:rsidR="004F178D">
        <w:rPr>
          <w:rFonts w:ascii="Arial" w:hAnsi="Arial" w:cs="Arial"/>
        </w:rPr>
        <w:t xml:space="preserve"> de electricidad</w:t>
      </w:r>
      <w:r w:rsidRPr="007E0B14">
        <w:rPr>
          <w:rFonts w:ascii="Arial" w:hAnsi="Arial" w:cs="Arial"/>
        </w:rPr>
        <w:t xml:space="preserve">. Atendiendo a estos criterios: </w:t>
      </w:r>
    </w:p>
    <w:p w14:paraId="78658566" w14:textId="77777777" w:rsidR="005D18B8" w:rsidRPr="007E0B14" w:rsidRDefault="005D18B8" w:rsidP="00527327">
      <w:pPr>
        <w:pStyle w:val="ListParagraph"/>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en el ámbito de su competencia, hará públicos los datos agregados comprensivos </w:t>
      </w:r>
      <w:r w:rsidR="004C1A34">
        <w:rPr>
          <w:rFonts w:ascii="Arial" w:hAnsi="Arial" w:cs="Arial"/>
        </w:rPr>
        <w:t>de los programas asociados al proceso de programación, volúmenes de indisponibilidades de unidades de programación, resultados</w:t>
      </w:r>
      <w:r w:rsidRPr="007E0B14">
        <w:rPr>
          <w:rFonts w:ascii="Arial" w:hAnsi="Arial" w:cs="Arial"/>
        </w:rPr>
        <w:t xml:space="preserve"> y precios</w:t>
      </w:r>
      <w:r w:rsidR="004C1A34">
        <w:rPr>
          <w:rFonts w:ascii="Arial" w:hAnsi="Arial" w:cs="Arial"/>
        </w:rPr>
        <w:t xml:space="preserve"> de las asignaciones en </w:t>
      </w:r>
      <w:r w:rsidR="000073FC" w:rsidRPr="007E0B14">
        <w:rPr>
          <w:rFonts w:ascii="Arial" w:hAnsi="Arial" w:cs="Arial"/>
        </w:rPr>
        <w:t>los servicios de ajuste del sistema</w:t>
      </w:r>
      <w:r w:rsidRPr="007E0B14">
        <w:rPr>
          <w:rFonts w:ascii="Arial" w:hAnsi="Arial" w:cs="Arial"/>
        </w:rPr>
        <w:t>,</w:t>
      </w:r>
      <w:r w:rsidR="004C1A34">
        <w:rPr>
          <w:rFonts w:ascii="Arial" w:hAnsi="Arial" w:cs="Arial"/>
        </w:rPr>
        <w:t xml:space="preserve"> así como,</w:t>
      </w:r>
      <w:r w:rsidRPr="007E0B14">
        <w:rPr>
          <w:rFonts w:ascii="Arial" w:hAnsi="Arial" w:cs="Arial"/>
        </w:rPr>
        <w:t xml:space="preserve"> </w:t>
      </w:r>
      <w:r w:rsidR="003F3C2B" w:rsidRPr="007E0B14">
        <w:rPr>
          <w:rFonts w:ascii="Arial" w:hAnsi="Arial" w:cs="Arial"/>
        </w:rPr>
        <w:t>las curvas agregadas de oferta y demanda correspondientes</w:t>
      </w:r>
      <w:r w:rsidR="004C1A34">
        <w:rPr>
          <w:rFonts w:ascii="Arial" w:hAnsi="Arial" w:cs="Arial"/>
        </w:rPr>
        <w:t xml:space="preserve"> y</w:t>
      </w:r>
      <w:r w:rsidR="003F3C2B" w:rsidRPr="007E0B14">
        <w:rPr>
          <w:rFonts w:ascii="Arial" w:hAnsi="Arial" w:cs="Arial"/>
        </w:rPr>
        <w:t xml:space="preserve"> </w:t>
      </w:r>
      <w:r w:rsidRPr="007E0B14">
        <w:rPr>
          <w:rFonts w:ascii="Arial" w:hAnsi="Arial" w:cs="Arial"/>
        </w:rPr>
        <w:t xml:space="preserve">los </w:t>
      </w:r>
      <w:r w:rsidR="003F3C2B">
        <w:rPr>
          <w:rFonts w:ascii="Arial" w:hAnsi="Arial" w:cs="Arial"/>
        </w:rPr>
        <w:t>valores</w:t>
      </w:r>
      <w:r w:rsidRPr="007E0B14">
        <w:rPr>
          <w:rFonts w:ascii="Arial" w:hAnsi="Arial" w:cs="Arial"/>
        </w:rPr>
        <w:t xml:space="preserve"> </w:t>
      </w:r>
      <w:r w:rsidR="004C1A34">
        <w:rPr>
          <w:rFonts w:ascii="Arial" w:hAnsi="Arial" w:cs="Arial"/>
        </w:rPr>
        <w:t>de</w:t>
      </w:r>
      <w:r w:rsidRPr="007E0B14">
        <w:rPr>
          <w:rFonts w:ascii="Arial" w:hAnsi="Arial" w:cs="Arial"/>
        </w:rPr>
        <w:t xml:space="preserve"> capacidades comerciales</w:t>
      </w:r>
      <w:r w:rsidR="004C1A34">
        <w:rPr>
          <w:rFonts w:ascii="Arial" w:hAnsi="Arial" w:cs="Arial"/>
        </w:rPr>
        <w:t xml:space="preserve"> y</w:t>
      </w:r>
      <w:r w:rsidRPr="007E0B14">
        <w:rPr>
          <w:rFonts w:ascii="Arial" w:hAnsi="Arial" w:cs="Arial"/>
        </w:rPr>
        <w:t xml:space="preserve"> </w:t>
      </w:r>
      <w:r w:rsidR="003F3C2B">
        <w:rPr>
          <w:rFonts w:ascii="Arial" w:hAnsi="Arial" w:cs="Arial"/>
        </w:rPr>
        <w:t xml:space="preserve">programas de </w:t>
      </w:r>
      <w:r w:rsidRPr="007E0B14">
        <w:rPr>
          <w:rFonts w:ascii="Arial" w:hAnsi="Arial" w:cs="Arial"/>
        </w:rPr>
        <w:t>intercambio internacional por interconexión</w:t>
      </w:r>
      <w:r w:rsidR="004C1A34">
        <w:rPr>
          <w:rFonts w:ascii="Arial" w:hAnsi="Arial" w:cs="Arial"/>
        </w:rPr>
        <w:t>.</w:t>
      </w:r>
    </w:p>
    <w:p w14:paraId="69BBA019" w14:textId="77777777" w:rsidR="000073FC" w:rsidRPr="007E0B14" w:rsidRDefault="000073FC" w:rsidP="00527327">
      <w:pPr>
        <w:pStyle w:val="ListParagraph"/>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hará público los resultados desagregados de los procesos de programación del sistema eléctrico, respetando los plazos que se determinan en este procedimiento de operación. </w:t>
      </w:r>
    </w:p>
    <w:p w14:paraId="5DF9DDA2" w14:textId="702DA920" w:rsidR="005D18B8" w:rsidRPr="007E0B14" w:rsidRDefault="005D18B8" w:rsidP="00527327">
      <w:pPr>
        <w:pStyle w:val="ListParagraph"/>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antes de estar obligado a hacerla pública, garantizará el secreto de la información de carácter confidencial puesta a su disposición por los </w:t>
      </w:r>
      <w:r w:rsidR="00644573">
        <w:rPr>
          <w:rFonts w:ascii="Arial" w:hAnsi="Arial" w:cs="Arial"/>
        </w:rPr>
        <w:t>PM</w:t>
      </w:r>
      <w:r w:rsidRPr="007E0B14">
        <w:rPr>
          <w:rFonts w:ascii="Arial" w:hAnsi="Arial" w:cs="Arial"/>
        </w:rPr>
        <w:t xml:space="preserve">, tal y como se establece en el apartado 2k) del artículo 30 de la Ley 24/2013, de 26 de diciembre. </w:t>
      </w:r>
    </w:p>
    <w:p w14:paraId="55B88809" w14:textId="22BE34BA" w:rsidR="00880CC1" w:rsidRDefault="00880CC1">
      <w:pPr>
        <w:spacing w:before="120" w:after="0" w:line="240" w:lineRule="auto"/>
        <w:jc w:val="both"/>
        <w:rPr>
          <w:ins w:id="8" w:author="Madrid García, Rubén" w:date="2021-03-25T20:08:00Z"/>
          <w:rFonts w:ascii="Arial" w:hAnsi="Arial" w:cs="Arial"/>
        </w:rPr>
      </w:pPr>
      <w:r w:rsidRPr="007E0B14">
        <w:rPr>
          <w:rFonts w:ascii="Arial" w:hAnsi="Arial" w:cs="Arial"/>
        </w:rPr>
        <w:t xml:space="preserve">No obstante, lo anterior, </w:t>
      </w:r>
      <w:r w:rsidR="000073FC" w:rsidRPr="007E0B14">
        <w:rPr>
          <w:rFonts w:ascii="Arial" w:hAnsi="Arial" w:cs="Arial"/>
        </w:rPr>
        <w:t xml:space="preserve">las Autoridades Reguladoras Nacionales </w:t>
      </w:r>
      <w:r w:rsidRPr="007E0B14">
        <w:rPr>
          <w:rFonts w:ascii="Arial" w:hAnsi="Arial" w:cs="Arial"/>
        </w:rPr>
        <w:t>podrán disponer</w:t>
      </w:r>
      <w:r w:rsidR="004C1A34">
        <w:rPr>
          <w:rFonts w:ascii="Arial" w:hAnsi="Arial" w:cs="Arial"/>
        </w:rPr>
        <w:t xml:space="preserve"> </w:t>
      </w:r>
      <w:r w:rsidRPr="007E0B14">
        <w:rPr>
          <w:rFonts w:ascii="Arial" w:hAnsi="Arial" w:cs="Arial"/>
        </w:rPr>
        <w:t>de toda la información</w:t>
      </w:r>
      <w:r w:rsidR="004C1A34">
        <w:rPr>
          <w:rFonts w:ascii="Arial" w:hAnsi="Arial" w:cs="Arial"/>
        </w:rPr>
        <w:t>, con el máximo nivel de detalle, sin aguardar los plazos de confidencialidad</w:t>
      </w:r>
      <w:r w:rsidR="00281402">
        <w:rPr>
          <w:rFonts w:ascii="Arial" w:hAnsi="Arial" w:cs="Arial"/>
        </w:rPr>
        <w:t xml:space="preserve"> para los participantes en el mercado </w:t>
      </w:r>
      <w:r w:rsidR="001979A5">
        <w:rPr>
          <w:rFonts w:ascii="Arial" w:hAnsi="Arial" w:cs="Arial"/>
        </w:rPr>
        <w:t>mayorista de electricidad</w:t>
      </w:r>
      <w:r w:rsidRPr="007E0B14">
        <w:rPr>
          <w:rFonts w:ascii="Arial" w:hAnsi="Arial" w:cs="Arial"/>
        </w:rPr>
        <w:t>.</w:t>
      </w:r>
    </w:p>
    <w:p w14:paraId="3A63FBFD" w14:textId="719DF17D" w:rsidR="00C84D80" w:rsidRPr="007E0B14" w:rsidRDefault="00C84D80">
      <w:pPr>
        <w:spacing w:before="120" w:after="0" w:line="240" w:lineRule="auto"/>
        <w:jc w:val="both"/>
        <w:rPr>
          <w:rFonts w:ascii="Arial" w:hAnsi="Arial" w:cs="Arial"/>
        </w:rPr>
      </w:pPr>
      <w:ins w:id="9" w:author="Madrid García, Rubén" w:date="2021-03-25T20:08:00Z">
        <w:r w:rsidRPr="00C84D80">
          <w:rPr>
            <w:rFonts w:ascii="Arial" w:hAnsi="Arial" w:cs="Arial"/>
          </w:rPr>
          <w:t>La información recibida por los GRD de las instalaciones conectadas a su red o a su red observable, será tratada conforme a los criterios establecidos en la Resolución del 13 de noviembre de 2019 de la CNMC por la que se aprueban las especificaciones para la implementación nacional de la metodología prevista en el Artículo 40.6 del Reglamento (EU) 2017/1485.</w:t>
        </w:r>
      </w:ins>
    </w:p>
    <w:p w14:paraId="2347A899" w14:textId="77A139C0" w:rsidR="00B30685" w:rsidRPr="007E0B14" w:rsidRDefault="006B6496" w:rsidP="00527327">
      <w:pPr>
        <w:pStyle w:val="Heading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I</w:t>
      </w:r>
      <w:r w:rsidR="00281402" w:rsidRPr="00D26244">
        <w:rPr>
          <w:rFonts w:ascii="Arial" w:hAnsi="Arial" w:cs="Arial"/>
          <w:color w:val="auto"/>
          <w:sz w:val="22"/>
          <w:szCs w:val="22"/>
        </w:rPr>
        <w:t>ntercambios de información</w:t>
      </w:r>
    </w:p>
    <w:p w14:paraId="0F1BBB92" w14:textId="6065A795" w:rsidR="00B30685" w:rsidRPr="007E0B14" w:rsidRDefault="007E0B14" w:rsidP="00527327">
      <w:pPr>
        <w:pStyle w:val="Heading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 xml:space="preserve">Intercambios de información </w:t>
      </w:r>
      <w:r w:rsidR="00360AFE" w:rsidRPr="00D26244">
        <w:rPr>
          <w:rFonts w:ascii="Arial" w:hAnsi="Arial" w:cs="Arial"/>
          <w:color w:val="auto"/>
          <w:sz w:val="22"/>
          <w:szCs w:val="22"/>
        </w:rPr>
        <w:t xml:space="preserve">periódicos relevantes </w:t>
      </w:r>
      <w:r w:rsidRPr="00D26244">
        <w:rPr>
          <w:rFonts w:ascii="Arial" w:hAnsi="Arial" w:cs="Arial"/>
          <w:color w:val="auto"/>
          <w:sz w:val="22"/>
          <w:szCs w:val="22"/>
        </w:rPr>
        <w:t>en el proceso de programación</w:t>
      </w:r>
    </w:p>
    <w:p w14:paraId="35F7762E" w14:textId="55FA7A20" w:rsidR="00281402" w:rsidRDefault="00B30685" w:rsidP="007E70FC">
      <w:pPr>
        <w:spacing w:before="120" w:after="0" w:line="240" w:lineRule="auto"/>
        <w:jc w:val="both"/>
        <w:rPr>
          <w:rFonts w:ascii="Arial" w:hAnsi="Arial" w:cs="Arial"/>
        </w:rPr>
      </w:pPr>
      <w:r w:rsidRPr="007E0B14">
        <w:rPr>
          <w:rFonts w:ascii="Arial" w:hAnsi="Arial" w:cs="Arial"/>
        </w:rPr>
        <w:t xml:space="preserve">Los datos </w:t>
      </w:r>
      <w:r w:rsidR="00281402">
        <w:rPr>
          <w:rFonts w:ascii="Arial" w:hAnsi="Arial" w:cs="Arial"/>
        </w:rPr>
        <w:t xml:space="preserve">e intercambios de información </w:t>
      </w:r>
      <w:r w:rsidRPr="007E0B14">
        <w:rPr>
          <w:rFonts w:ascii="Arial" w:hAnsi="Arial" w:cs="Arial"/>
        </w:rPr>
        <w:t>que, en el cumplimiento de sus funciones, el OS debe manejar para realizar los procesos de programación</w:t>
      </w:r>
      <w:r w:rsidR="006B556E">
        <w:rPr>
          <w:rFonts w:ascii="Arial" w:hAnsi="Arial" w:cs="Arial"/>
        </w:rPr>
        <w:t xml:space="preserve"> y de gestión de los servicios de ajuste del sistema, que posteriormente serán objeto de liquidación en el ámbito del mercado </w:t>
      </w:r>
      <w:r w:rsidR="001979A5">
        <w:rPr>
          <w:rFonts w:ascii="Arial" w:hAnsi="Arial" w:cs="Arial"/>
        </w:rPr>
        <w:t>mayorista de electricidad</w:t>
      </w:r>
      <w:r w:rsidR="006B556E">
        <w:rPr>
          <w:rFonts w:ascii="Arial" w:hAnsi="Arial" w:cs="Arial"/>
        </w:rPr>
        <w:t xml:space="preserve">, </w:t>
      </w:r>
      <w:r w:rsidR="00281402">
        <w:rPr>
          <w:rFonts w:ascii="Arial" w:hAnsi="Arial" w:cs="Arial"/>
        </w:rPr>
        <w:t>se realizarán en los sistemas de información del OS.</w:t>
      </w:r>
    </w:p>
    <w:p w14:paraId="717D87A4" w14:textId="1C5FCFE8" w:rsidR="00281402" w:rsidRDefault="00281402">
      <w:pPr>
        <w:spacing w:before="120" w:after="0" w:line="240" w:lineRule="auto"/>
        <w:jc w:val="both"/>
        <w:rPr>
          <w:rFonts w:ascii="Arial" w:hAnsi="Arial" w:cs="Arial"/>
        </w:rPr>
      </w:pPr>
      <w:r>
        <w:rPr>
          <w:rFonts w:ascii="Arial" w:hAnsi="Arial" w:cs="Arial"/>
        </w:rPr>
        <w:t xml:space="preserve">Estos intercambios de información estarán coordinados, en su caso, con los intercambios de información que el OS deba realizar con otros </w:t>
      </w:r>
      <w:r w:rsidR="005575DE">
        <w:rPr>
          <w:rFonts w:ascii="Arial" w:hAnsi="Arial" w:cs="Arial"/>
        </w:rPr>
        <w:t>operadores del sistema</w:t>
      </w:r>
      <w:r w:rsidR="00360AFE">
        <w:rPr>
          <w:rFonts w:ascii="Arial" w:hAnsi="Arial" w:cs="Arial"/>
        </w:rPr>
        <w:t xml:space="preserve">, </w:t>
      </w:r>
      <w:r>
        <w:rPr>
          <w:rFonts w:ascii="Arial" w:hAnsi="Arial" w:cs="Arial"/>
        </w:rPr>
        <w:t xml:space="preserve">con el </w:t>
      </w:r>
      <w:r w:rsidR="005575DE">
        <w:rPr>
          <w:rFonts w:ascii="Arial" w:hAnsi="Arial" w:cs="Arial"/>
        </w:rPr>
        <w:t>operador del mercado (</w:t>
      </w:r>
      <w:r>
        <w:rPr>
          <w:rFonts w:ascii="Arial" w:hAnsi="Arial" w:cs="Arial"/>
        </w:rPr>
        <w:t>OM</w:t>
      </w:r>
      <w:r w:rsidR="005575DE">
        <w:rPr>
          <w:rFonts w:ascii="Arial" w:hAnsi="Arial" w:cs="Arial"/>
        </w:rPr>
        <w:t>)</w:t>
      </w:r>
      <w:r w:rsidR="00360AFE">
        <w:rPr>
          <w:rFonts w:ascii="Arial" w:hAnsi="Arial" w:cs="Arial"/>
        </w:rPr>
        <w:t xml:space="preserve"> y con otras entidades</w:t>
      </w:r>
      <w:r>
        <w:rPr>
          <w:rFonts w:ascii="Arial" w:hAnsi="Arial" w:cs="Arial"/>
        </w:rPr>
        <w:t>, en cumplimiento de sus funciones.</w:t>
      </w:r>
    </w:p>
    <w:p w14:paraId="77C9A2F9" w14:textId="77777777" w:rsidR="00281402" w:rsidRDefault="004A1645">
      <w:pPr>
        <w:spacing w:before="120" w:after="0" w:line="240" w:lineRule="auto"/>
        <w:jc w:val="both"/>
        <w:rPr>
          <w:rFonts w:ascii="Arial" w:hAnsi="Arial" w:cs="Arial"/>
        </w:rPr>
      </w:pPr>
      <w:r>
        <w:rPr>
          <w:rFonts w:ascii="Arial" w:hAnsi="Arial" w:cs="Arial"/>
        </w:rPr>
        <w:t>Los i</w:t>
      </w:r>
      <w:r w:rsidRPr="007E0B14">
        <w:rPr>
          <w:rFonts w:ascii="Arial" w:hAnsi="Arial" w:cs="Arial"/>
        </w:rPr>
        <w:t>ntercambios de información integrados en el proceso de programación</w:t>
      </w:r>
      <w:r>
        <w:rPr>
          <w:rFonts w:ascii="Arial" w:hAnsi="Arial" w:cs="Arial"/>
        </w:rPr>
        <w:t xml:space="preserve"> </w:t>
      </w:r>
      <w:r w:rsidR="00281402">
        <w:rPr>
          <w:rFonts w:ascii="Arial" w:hAnsi="Arial" w:cs="Arial"/>
        </w:rPr>
        <w:t>pueden tener carácter periódico</w:t>
      </w:r>
      <w:r>
        <w:rPr>
          <w:rFonts w:ascii="Arial" w:hAnsi="Arial" w:cs="Arial"/>
        </w:rPr>
        <w:t>, generalmente asociados a un</w:t>
      </w:r>
      <w:r w:rsidR="00281402">
        <w:rPr>
          <w:rFonts w:ascii="Arial" w:hAnsi="Arial" w:cs="Arial"/>
        </w:rPr>
        <w:t xml:space="preserve"> plazo límite de publicación, en los diferentes horizontes de largo plazo, diario, intradiario y tiempo real o carácter eventual, tras la ocurrencia de un evento relevante que requiera </w:t>
      </w:r>
      <w:r>
        <w:rPr>
          <w:rFonts w:ascii="Arial" w:hAnsi="Arial" w:cs="Arial"/>
        </w:rPr>
        <w:t>la realización de dicho intercambio.</w:t>
      </w:r>
      <w:r w:rsidR="00281402">
        <w:rPr>
          <w:rFonts w:ascii="Arial" w:hAnsi="Arial" w:cs="Arial"/>
        </w:rPr>
        <w:t xml:space="preserve"> </w:t>
      </w:r>
    </w:p>
    <w:p w14:paraId="0D7E292A" w14:textId="052C04E1" w:rsidR="004A1645" w:rsidRPr="007E0B14" w:rsidRDefault="004A1645">
      <w:pPr>
        <w:spacing w:before="120" w:after="0" w:line="240" w:lineRule="auto"/>
        <w:jc w:val="both"/>
        <w:rPr>
          <w:rFonts w:ascii="Arial" w:hAnsi="Arial" w:cs="Arial"/>
        </w:rPr>
      </w:pPr>
      <w:r w:rsidRPr="007E0B14">
        <w:rPr>
          <w:rFonts w:ascii="Arial" w:hAnsi="Arial" w:cs="Arial"/>
        </w:rPr>
        <w:t xml:space="preserve">En el anexo I se encuentra el detalle de la información asociada al proceso de programación en el mercado </w:t>
      </w:r>
      <w:r w:rsidR="001979A5">
        <w:rPr>
          <w:rFonts w:ascii="Arial" w:hAnsi="Arial" w:cs="Arial"/>
        </w:rPr>
        <w:t>mayorista de electricidad</w:t>
      </w:r>
      <w:r w:rsidRPr="007E0B14">
        <w:rPr>
          <w:rFonts w:ascii="Arial" w:hAnsi="Arial" w:cs="Arial"/>
        </w:rPr>
        <w:t xml:space="preserve">. </w:t>
      </w:r>
    </w:p>
    <w:p w14:paraId="3BFDE9BA" w14:textId="41D637FF" w:rsidR="0020277F" w:rsidRPr="007E0B14" w:rsidRDefault="007E0B14" w:rsidP="00527327">
      <w:pPr>
        <w:pStyle w:val="Heading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Gestión y modificación de datos estructurales</w:t>
      </w:r>
    </w:p>
    <w:p w14:paraId="16FC6AA0" w14:textId="04C3EAC2" w:rsidR="00C34237" w:rsidRDefault="008A4F5C" w:rsidP="000801A8">
      <w:pPr>
        <w:spacing w:before="120" w:after="0" w:line="240" w:lineRule="auto"/>
        <w:jc w:val="both"/>
        <w:rPr>
          <w:rFonts w:ascii="Arial" w:hAnsi="Arial" w:cs="Arial"/>
        </w:rPr>
      </w:pPr>
      <w:r w:rsidRPr="007E0B14">
        <w:rPr>
          <w:rFonts w:ascii="Arial" w:hAnsi="Arial" w:cs="Arial"/>
        </w:rPr>
        <w:t>Para el correcto funcionamiento de los servicios y procesos</w:t>
      </w:r>
      <w:r w:rsidR="006D4CC6" w:rsidRPr="007E0B14">
        <w:rPr>
          <w:rFonts w:ascii="Arial" w:hAnsi="Arial" w:cs="Arial"/>
        </w:rPr>
        <w:t xml:space="preserve"> </w:t>
      </w:r>
      <w:r w:rsidRPr="007E0B14">
        <w:rPr>
          <w:rFonts w:ascii="Arial" w:hAnsi="Arial" w:cs="Arial"/>
        </w:rPr>
        <w:t>gestionados por el OS en relación con l</w:t>
      </w:r>
      <w:r w:rsidR="00A71B81">
        <w:rPr>
          <w:rFonts w:ascii="Arial" w:hAnsi="Arial" w:cs="Arial"/>
        </w:rPr>
        <w:t>os procesos de la</w:t>
      </w:r>
      <w:r w:rsidRPr="007E0B14">
        <w:rPr>
          <w:rFonts w:ascii="Arial" w:hAnsi="Arial" w:cs="Arial"/>
        </w:rPr>
        <w:t xml:space="preserve"> programación de la operación del sistema en el</w:t>
      </w:r>
      <w:r w:rsidR="006D4CC6" w:rsidRPr="007E0B14">
        <w:rPr>
          <w:rFonts w:ascii="Arial" w:hAnsi="Arial" w:cs="Arial"/>
        </w:rPr>
        <w:t xml:space="preserve"> </w:t>
      </w:r>
      <w:r w:rsidRPr="007E0B14">
        <w:rPr>
          <w:rFonts w:ascii="Arial" w:hAnsi="Arial" w:cs="Arial"/>
        </w:rPr>
        <w:t xml:space="preserve">mercado </w:t>
      </w:r>
      <w:r w:rsidR="008B35A8">
        <w:rPr>
          <w:rFonts w:ascii="Arial" w:hAnsi="Arial" w:cs="Arial"/>
        </w:rPr>
        <w:t xml:space="preserve">mayorista de electricidad </w:t>
      </w:r>
      <w:r w:rsidRPr="007E0B14">
        <w:rPr>
          <w:rFonts w:ascii="Arial" w:hAnsi="Arial" w:cs="Arial"/>
        </w:rPr>
        <w:t xml:space="preserve">es necesario </w:t>
      </w:r>
      <w:r w:rsidR="00A71B81">
        <w:rPr>
          <w:rFonts w:ascii="Arial" w:hAnsi="Arial" w:cs="Arial"/>
        </w:rPr>
        <w:t xml:space="preserve">disponer de la información actualizada relativa </w:t>
      </w:r>
      <w:r w:rsidRPr="007E0B14">
        <w:rPr>
          <w:rFonts w:ascii="Arial" w:hAnsi="Arial" w:cs="Arial"/>
        </w:rPr>
        <w:t>a</w:t>
      </w:r>
      <w:r w:rsidR="00C34237">
        <w:rPr>
          <w:rFonts w:ascii="Arial" w:hAnsi="Arial" w:cs="Arial"/>
        </w:rPr>
        <w:t>:</w:t>
      </w:r>
    </w:p>
    <w:p w14:paraId="6C933EBC" w14:textId="7FB1C982" w:rsidR="00A71B81" w:rsidRDefault="006C08F6" w:rsidP="00527327">
      <w:pPr>
        <w:pStyle w:val="ListParagraph"/>
        <w:numPr>
          <w:ilvl w:val="0"/>
          <w:numId w:val="2"/>
        </w:numPr>
        <w:spacing w:before="120" w:after="0" w:line="240" w:lineRule="auto"/>
        <w:ind w:left="419" w:hanging="357"/>
        <w:contextualSpacing w:val="0"/>
        <w:jc w:val="both"/>
        <w:rPr>
          <w:rFonts w:ascii="Arial" w:hAnsi="Arial" w:cs="Arial"/>
        </w:rPr>
      </w:pPr>
      <w:r>
        <w:rPr>
          <w:rFonts w:ascii="Arial" w:hAnsi="Arial" w:cs="Arial"/>
        </w:rPr>
        <w:t>P</w:t>
      </w:r>
      <w:r w:rsidR="00A71B81">
        <w:rPr>
          <w:rFonts w:ascii="Arial" w:hAnsi="Arial" w:cs="Arial"/>
        </w:rPr>
        <w:t>articipantes en el mercado (</w:t>
      </w:r>
      <w:r>
        <w:rPr>
          <w:rFonts w:ascii="Arial" w:hAnsi="Arial" w:cs="Arial"/>
        </w:rPr>
        <w:t>P</w:t>
      </w:r>
      <w:r w:rsidRPr="00A71B81">
        <w:rPr>
          <w:rFonts w:ascii="Arial" w:hAnsi="Arial" w:cs="Arial"/>
        </w:rPr>
        <w:t>M</w:t>
      </w:r>
      <w:r w:rsidR="00A71B81">
        <w:rPr>
          <w:rFonts w:ascii="Arial" w:hAnsi="Arial" w:cs="Arial"/>
        </w:rPr>
        <w:t>)</w:t>
      </w:r>
    </w:p>
    <w:p w14:paraId="67DA9E7E" w14:textId="77777777" w:rsidR="00A71B81" w:rsidRDefault="00A71B81" w:rsidP="00527327">
      <w:pPr>
        <w:pStyle w:val="ListParagraph"/>
        <w:numPr>
          <w:ilvl w:val="0"/>
          <w:numId w:val="2"/>
        </w:numPr>
        <w:spacing w:before="120" w:after="0" w:line="240" w:lineRule="auto"/>
        <w:ind w:left="419" w:hanging="357"/>
        <w:contextualSpacing w:val="0"/>
        <w:jc w:val="both"/>
        <w:rPr>
          <w:rFonts w:ascii="Arial" w:hAnsi="Arial" w:cs="Arial"/>
        </w:rPr>
      </w:pPr>
      <w:r>
        <w:rPr>
          <w:rFonts w:ascii="Arial" w:hAnsi="Arial" w:cs="Arial"/>
        </w:rPr>
        <w:t>Unidades de programación (UP)</w:t>
      </w:r>
    </w:p>
    <w:p w14:paraId="48FF2CB4" w14:textId="77777777" w:rsidR="00A71B81" w:rsidRDefault="00A71B81" w:rsidP="00527327">
      <w:pPr>
        <w:pStyle w:val="ListParagraph"/>
        <w:numPr>
          <w:ilvl w:val="0"/>
          <w:numId w:val="2"/>
        </w:numPr>
        <w:spacing w:before="120" w:after="0" w:line="240" w:lineRule="auto"/>
        <w:ind w:left="419" w:hanging="357"/>
        <w:contextualSpacing w:val="0"/>
        <w:jc w:val="both"/>
        <w:rPr>
          <w:rFonts w:ascii="Arial" w:hAnsi="Arial" w:cs="Arial"/>
        </w:rPr>
      </w:pPr>
      <w:r>
        <w:rPr>
          <w:rFonts w:ascii="Arial" w:hAnsi="Arial" w:cs="Arial"/>
        </w:rPr>
        <w:t>Unidades físicas</w:t>
      </w:r>
      <w:r w:rsidR="008A4F5C" w:rsidRPr="00A71B81">
        <w:rPr>
          <w:rFonts w:ascii="Arial" w:hAnsi="Arial" w:cs="Arial"/>
        </w:rPr>
        <w:t xml:space="preserve"> (UF)</w:t>
      </w:r>
    </w:p>
    <w:p w14:paraId="0062C292" w14:textId="77777777" w:rsidR="00A71B81" w:rsidRDefault="00A71B81" w:rsidP="00527327">
      <w:pPr>
        <w:pStyle w:val="ListParagraph"/>
        <w:numPr>
          <w:ilvl w:val="0"/>
          <w:numId w:val="2"/>
        </w:numPr>
        <w:spacing w:before="120" w:after="0" w:line="240" w:lineRule="auto"/>
        <w:ind w:left="419" w:hanging="357"/>
        <w:contextualSpacing w:val="0"/>
        <w:jc w:val="both"/>
        <w:rPr>
          <w:rFonts w:ascii="Arial" w:hAnsi="Arial" w:cs="Arial"/>
        </w:rPr>
      </w:pPr>
      <w:r>
        <w:rPr>
          <w:rFonts w:ascii="Arial" w:hAnsi="Arial" w:cs="Arial"/>
        </w:rPr>
        <w:t>Zonas de Regulación (ZR)</w:t>
      </w:r>
    </w:p>
    <w:p w14:paraId="67CF11F6" w14:textId="7184A7BA" w:rsidR="00A71B81" w:rsidRDefault="00A71B81" w:rsidP="00527327">
      <w:pPr>
        <w:pStyle w:val="ListParagraph"/>
        <w:numPr>
          <w:ilvl w:val="0"/>
          <w:numId w:val="2"/>
        </w:numPr>
        <w:spacing w:before="120" w:after="0" w:line="240" w:lineRule="auto"/>
        <w:ind w:left="419" w:hanging="357"/>
        <w:contextualSpacing w:val="0"/>
        <w:jc w:val="both"/>
        <w:rPr>
          <w:rFonts w:ascii="Arial" w:hAnsi="Arial" w:cs="Arial"/>
        </w:rPr>
      </w:pPr>
      <w:r>
        <w:rPr>
          <w:rFonts w:ascii="Arial" w:hAnsi="Arial" w:cs="Arial"/>
        </w:rPr>
        <w:t>Unidades de Prestación del Servicio de Control de Tensión (UPR)</w:t>
      </w:r>
    </w:p>
    <w:p w14:paraId="7768F389" w14:textId="66FA2192" w:rsidR="00F13272" w:rsidRPr="00F13272" w:rsidRDefault="00F503F1">
      <w:pPr>
        <w:spacing w:before="120" w:after="0" w:line="240" w:lineRule="auto"/>
        <w:jc w:val="both"/>
        <w:rPr>
          <w:ins w:id="10" w:author="Red Eléctrica" w:date="2021-01-29T20:30:00Z"/>
          <w:rFonts w:ascii="Arial" w:hAnsi="Arial" w:cs="Arial"/>
        </w:rPr>
      </w:pPr>
      <w:ins w:id="11" w:author="RUBEN MADRID GARCIA" w:date="2021-02-02T11:16:00Z">
        <w:r>
          <w:rPr>
            <w:rFonts w:ascii="Arial" w:hAnsi="Arial" w:cs="Arial"/>
          </w:rPr>
          <w:t xml:space="preserve"> </w:t>
        </w:r>
      </w:ins>
    </w:p>
    <w:p w14:paraId="0DF0E9AE" w14:textId="628C8453" w:rsidR="007E0B14" w:rsidRPr="007E0B14" w:rsidRDefault="00A71B81">
      <w:pPr>
        <w:spacing w:before="120" w:after="0" w:line="240" w:lineRule="auto"/>
        <w:jc w:val="both"/>
        <w:rPr>
          <w:rFonts w:ascii="Arial" w:hAnsi="Arial" w:cs="Arial"/>
        </w:rPr>
      </w:pPr>
      <w:r>
        <w:rPr>
          <w:rFonts w:ascii="Arial" w:hAnsi="Arial" w:cs="Arial"/>
        </w:rPr>
        <w:t>El alta y/o m</w:t>
      </w:r>
      <w:r w:rsidR="007E0B14" w:rsidRPr="007E0B14">
        <w:rPr>
          <w:rFonts w:ascii="Arial" w:hAnsi="Arial" w:cs="Arial"/>
        </w:rPr>
        <w:t xml:space="preserve">odificación de la información estructural será solicitada mediante el correspondiente formulario disponible </w:t>
      </w:r>
      <w:r w:rsidR="00584B8A">
        <w:rPr>
          <w:rFonts w:ascii="Arial" w:hAnsi="Arial" w:cs="Arial"/>
        </w:rPr>
        <w:t xml:space="preserve">en la Web </w:t>
      </w:r>
      <w:r w:rsidR="00F403D1">
        <w:rPr>
          <w:rFonts w:ascii="Arial" w:hAnsi="Arial" w:cs="Arial"/>
        </w:rPr>
        <w:t xml:space="preserve">de acceso </w:t>
      </w:r>
      <w:r w:rsidR="00584B8A">
        <w:rPr>
          <w:rFonts w:ascii="Arial" w:hAnsi="Arial" w:cs="Arial"/>
        </w:rPr>
        <w:t>privad</w:t>
      </w:r>
      <w:r w:rsidR="00F403D1">
        <w:rPr>
          <w:rFonts w:ascii="Arial" w:hAnsi="Arial" w:cs="Arial"/>
        </w:rPr>
        <w:t>o</w:t>
      </w:r>
      <w:r w:rsidR="00584B8A">
        <w:rPr>
          <w:rFonts w:ascii="Arial" w:hAnsi="Arial" w:cs="Arial"/>
        </w:rPr>
        <w:t xml:space="preserve"> del OS, </w:t>
      </w:r>
      <w:r w:rsidR="007E0B14" w:rsidRPr="007E0B14">
        <w:rPr>
          <w:rFonts w:ascii="Arial" w:hAnsi="Arial" w:cs="Arial"/>
        </w:rPr>
        <w:t xml:space="preserve">debidamente cumplimentado por el </w:t>
      </w:r>
      <w:r w:rsidR="006C08F6">
        <w:rPr>
          <w:rFonts w:ascii="Arial" w:hAnsi="Arial" w:cs="Arial"/>
        </w:rPr>
        <w:t>P</w:t>
      </w:r>
      <w:r w:rsidR="006C08F6" w:rsidRPr="007E0B14">
        <w:rPr>
          <w:rFonts w:ascii="Arial" w:hAnsi="Arial" w:cs="Arial"/>
        </w:rPr>
        <w:t xml:space="preserve">M </w:t>
      </w:r>
      <w:r w:rsidR="007E0B14" w:rsidRPr="007E0B14">
        <w:rPr>
          <w:rFonts w:ascii="Arial" w:hAnsi="Arial" w:cs="Arial"/>
        </w:rPr>
        <w:t xml:space="preserve">y acompañado del soporte documental justificativo del cambio.   </w:t>
      </w:r>
    </w:p>
    <w:p w14:paraId="6E417BDE" w14:textId="4B5A99EF" w:rsidR="007E0B14" w:rsidRDefault="007E0B14">
      <w:pPr>
        <w:spacing w:before="120" w:after="0" w:line="240" w:lineRule="auto"/>
        <w:jc w:val="both"/>
        <w:rPr>
          <w:ins w:id="12" w:author="Red Eléctrica" w:date="2021-01-29T19:56:00Z"/>
          <w:rFonts w:ascii="Arial" w:hAnsi="Arial" w:cs="Arial"/>
        </w:rPr>
      </w:pPr>
      <w:r w:rsidRPr="007E0B14">
        <w:rPr>
          <w:rFonts w:ascii="Arial" w:hAnsi="Arial" w:cs="Arial"/>
        </w:rPr>
        <w:t xml:space="preserve">Una vez revisada la modificación solicitada por el </w:t>
      </w:r>
      <w:r w:rsidR="00846FC5">
        <w:rPr>
          <w:rFonts w:ascii="Arial" w:hAnsi="Arial" w:cs="Arial"/>
        </w:rPr>
        <w:t>P</w:t>
      </w:r>
      <w:r w:rsidR="00846FC5" w:rsidRPr="007E0B14">
        <w:rPr>
          <w:rFonts w:ascii="Arial" w:hAnsi="Arial" w:cs="Arial"/>
        </w:rPr>
        <w:t>M</w:t>
      </w:r>
      <w:r w:rsidRPr="007E0B14">
        <w:rPr>
          <w:rFonts w:ascii="Arial" w:hAnsi="Arial" w:cs="Arial"/>
        </w:rPr>
        <w:t xml:space="preserve">, </w:t>
      </w:r>
      <w:r w:rsidR="00584B8A">
        <w:rPr>
          <w:rFonts w:ascii="Arial" w:hAnsi="Arial" w:cs="Arial"/>
        </w:rPr>
        <w:t xml:space="preserve">y, en su caso, en coordinación con el OM, </w:t>
      </w:r>
      <w:r w:rsidRPr="007E0B14">
        <w:rPr>
          <w:rFonts w:ascii="Arial" w:hAnsi="Arial" w:cs="Arial"/>
        </w:rPr>
        <w:t xml:space="preserve">el OS comunicará al </w:t>
      </w:r>
      <w:r w:rsidR="006C08F6">
        <w:rPr>
          <w:rFonts w:ascii="Arial" w:hAnsi="Arial" w:cs="Arial"/>
        </w:rPr>
        <w:t>P</w:t>
      </w:r>
      <w:r w:rsidR="006C08F6" w:rsidRPr="007E0B14">
        <w:rPr>
          <w:rFonts w:ascii="Arial" w:hAnsi="Arial" w:cs="Arial"/>
        </w:rPr>
        <w:t xml:space="preserve">M </w:t>
      </w:r>
      <w:r w:rsidRPr="007E0B14">
        <w:rPr>
          <w:rFonts w:ascii="Arial" w:hAnsi="Arial" w:cs="Arial"/>
        </w:rPr>
        <w:t>la fecha para la cual se realizará el cambio solicitado, o bien, en su caso, el motivo de la no realización de</w:t>
      </w:r>
      <w:r w:rsidR="00E14E80">
        <w:rPr>
          <w:rFonts w:ascii="Arial" w:hAnsi="Arial" w:cs="Arial"/>
        </w:rPr>
        <w:t xml:space="preserve"> dicho cambio</w:t>
      </w:r>
      <w:r w:rsidRPr="007E0B14">
        <w:rPr>
          <w:rFonts w:ascii="Arial" w:hAnsi="Arial" w:cs="Arial"/>
        </w:rPr>
        <w:t xml:space="preserve">. </w:t>
      </w:r>
    </w:p>
    <w:p w14:paraId="775F4AC0" w14:textId="6EF1B713" w:rsidR="0041158D" w:rsidRPr="0041158D" w:rsidRDefault="0041158D" w:rsidP="0041158D">
      <w:pPr>
        <w:pStyle w:val="Heading1"/>
        <w:numPr>
          <w:ilvl w:val="1"/>
          <w:numId w:val="10"/>
        </w:numPr>
        <w:spacing w:before="120" w:line="240" w:lineRule="auto"/>
        <w:ind w:left="426" w:hanging="284"/>
        <w:jc w:val="both"/>
        <w:rPr>
          <w:ins w:id="13" w:author="Madrid García, Rubén" w:date="2021-03-25T20:09:00Z"/>
          <w:rFonts w:ascii="Arial" w:hAnsi="Arial" w:cs="Arial"/>
        </w:rPr>
      </w:pPr>
      <w:ins w:id="14" w:author="Madrid García, Rubén" w:date="2021-03-25T20:09:00Z">
        <w:r w:rsidRPr="0041158D">
          <w:rPr>
            <w:rFonts w:ascii="Arial" w:hAnsi="Arial" w:cs="Arial"/>
            <w:color w:val="auto"/>
            <w:sz w:val="22"/>
            <w:szCs w:val="22"/>
          </w:rPr>
          <w:t>Acceso a la información por parte de los GRD</w:t>
        </w:r>
      </w:ins>
      <w:ins w:id="15" w:author="Madrid García, Rubén" w:date="2021-03-29T11:38:00Z">
        <w:r w:rsidR="003F7348">
          <w:rPr>
            <w:rFonts w:ascii="Arial" w:hAnsi="Arial" w:cs="Arial"/>
            <w:color w:val="auto"/>
            <w:sz w:val="22"/>
            <w:szCs w:val="22"/>
          </w:rPr>
          <w:t>.</w:t>
        </w:r>
      </w:ins>
    </w:p>
    <w:p w14:paraId="1DC396A5" w14:textId="6DD22D90" w:rsidR="0041158D" w:rsidRPr="0041158D" w:rsidRDefault="0041158D" w:rsidP="0041158D">
      <w:pPr>
        <w:spacing w:before="120" w:after="0" w:line="240" w:lineRule="auto"/>
        <w:jc w:val="both"/>
        <w:rPr>
          <w:ins w:id="16" w:author="Madrid García, Rubén" w:date="2021-03-25T20:09:00Z"/>
          <w:rFonts w:ascii="Arial" w:hAnsi="Arial" w:cs="Arial"/>
        </w:rPr>
      </w:pPr>
      <w:ins w:id="17" w:author="Madrid García, Rubén" w:date="2021-03-25T20:09:00Z">
        <w:r w:rsidRPr="0041158D">
          <w:rPr>
            <w:rFonts w:ascii="Arial" w:hAnsi="Arial" w:cs="Arial"/>
          </w:rPr>
          <w:t xml:space="preserve">Los GRD podrán acceder a través de los sistemas de información del OS a la información programada disponible de las unidades físicas con localización eléctrica específica </w:t>
        </w:r>
      </w:ins>
      <w:ins w:id="18" w:author="Madrid García, Rubén" w:date="2021-03-29T11:28:00Z">
        <w:r w:rsidR="00EE10C2">
          <w:rPr>
            <w:rFonts w:ascii="Arial" w:hAnsi="Arial" w:cs="Arial"/>
          </w:rPr>
          <w:t>y</w:t>
        </w:r>
      </w:ins>
      <w:ins w:id="19" w:author="Madrid García, Rubén" w:date="2021-03-25T20:09:00Z">
        <w:r w:rsidRPr="0041158D">
          <w:rPr>
            <w:rFonts w:ascii="Arial" w:hAnsi="Arial" w:cs="Arial"/>
          </w:rPr>
          <w:t xml:space="preserve"> unívoca que integren instalaciones conectadas a su red o a su red observable, de acuerdo con la normativa de aplicación. Dicha información se desagregará por unidad de programación o unidad física, según corresponda, e incluirá las indisponibilidades de instalaciones.</w:t>
        </w:r>
      </w:ins>
    </w:p>
    <w:p w14:paraId="6DD0438F" w14:textId="77688100" w:rsidR="006A13B5" w:rsidRPr="007E0B14" w:rsidRDefault="0041158D" w:rsidP="0041158D">
      <w:pPr>
        <w:spacing w:before="120" w:after="0" w:line="240" w:lineRule="auto"/>
        <w:jc w:val="both"/>
        <w:rPr>
          <w:rFonts w:ascii="Arial" w:hAnsi="Arial" w:cs="Arial"/>
        </w:rPr>
      </w:pPr>
      <w:ins w:id="20" w:author="Madrid García, Rubén" w:date="2021-03-25T20:09:00Z">
        <w:r w:rsidRPr="0041158D">
          <w:rPr>
            <w:rFonts w:ascii="Arial" w:hAnsi="Arial" w:cs="Arial"/>
          </w:rPr>
          <w:t xml:space="preserve">Asimismo, los GRD podrán acceder a la información estructural para la programación de la operación correspondiente a la información general de las unidades físicas de aquellas instalaciones conectadas a su red o a su red observable, </w:t>
        </w:r>
      </w:ins>
      <w:ins w:id="21" w:author="Madrid García, Rubén" w:date="2021-03-25T20:54:00Z">
        <w:r w:rsidR="000F61D0" w:rsidRPr="0041158D">
          <w:rPr>
            <w:rFonts w:ascii="Arial" w:hAnsi="Arial" w:cs="Arial"/>
          </w:rPr>
          <w:t>de acuerdo con</w:t>
        </w:r>
      </w:ins>
      <w:ins w:id="22" w:author="Madrid García, Rubén" w:date="2021-03-25T20:09:00Z">
        <w:r w:rsidRPr="0041158D">
          <w:rPr>
            <w:rFonts w:ascii="Arial" w:hAnsi="Arial" w:cs="Arial"/>
          </w:rPr>
          <w:t xml:space="preserve"> la normativa de aplicación.</w:t>
        </w:r>
      </w:ins>
    </w:p>
    <w:p w14:paraId="076C6299" w14:textId="4A095980" w:rsidR="005434B2" w:rsidRDefault="005434B2" w:rsidP="00527327">
      <w:pPr>
        <w:pStyle w:val="Heading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Sistema</w:t>
      </w:r>
      <w:r w:rsidR="0005112E" w:rsidRPr="00D26244">
        <w:rPr>
          <w:rFonts w:ascii="Arial" w:hAnsi="Arial" w:cs="Arial"/>
          <w:color w:val="auto"/>
          <w:sz w:val="22"/>
          <w:szCs w:val="22"/>
        </w:rPr>
        <w:t xml:space="preserve">s </w:t>
      </w:r>
      <w:r w:rsidRPr="00D26244">
        <w:rPr>
          <w:rFonts w:ascii="Arial" w:hAnsi="Arial" w:cs="Arial"/>
          <w:color w:val="auto"/>
          <w:sz w:val="22"/>
          <w:szCs w:val="22"/>
        </w:rPr>
        <w:t>de información del operador del sistema (SIOS)</w:t>
      </w:r>
      <w:r w:rsidR="003F7348">
        <w:rPr>
          <w:rFonts w:ascii="Arial" w:hAnsi="Arial" w:cs="Arial"/>
          <w:color w:val="auto"/>
          <w:sz w:val="22"/>
          <w:szCs w:val="22"/>
        </w:rPr>
        <w:t>.</w:t>
      </w:r>
    </w:p>
    <w:p w14:paraId="640F4193" w14:textId="77777777" w:rsidR="005434B2" w:rsidRDefault="009635F2" w:rsidP="000801A8">
      <w:pPr>
        <w:spacing w:before="120" w:after="0" w:line="240" w:lineRule="auto"/>
        <w:jc w:val="both"/>
        <w:rPr>
          <w:rFonts w:ascii="Arial" w:hAnsi="Arial" w:cs="Arial"/>
        </w:rPr>
      </w:pPr>
      <w:r>
        <w:rPr>
          <w:rFonts w:ascii="Arial" w:hAnsi="Arial" w:cs="Arial"/>
        </w:rPr>
        <w:t xml:space="preserve">Los datos e intercambios de información del proceso de programación serán gestionados por </w:t>
      </w:r>
      <w:r w:rsidR="0005112E">
        <w:rPr>
          <w:rFonts w:ascii="Arial" w:hAnsi="Arial" w:cs="Arial"/>
        </w:rPr>
        <w:t>los</w:t>
      </w:r>
      <w:r>
        <w:rPr>
          <w:rFonts w:ascii="Arial" w:hAnsi="Arial" w:cs="Arial"/>
        </w:rPr>
        <w:t xml:space="preserve"> Sistema</w:t>
      </w:r>
      <w:r w:rsidR="0005112E">
        <w:rPr>
          <w:rFonts w:ascii="Arial" w:hAnsi="Arial" w:cs="Arial"/>
        </w:rPr>
        <w:t>s</w:t>
      </w:r>
      <w:r>
        <w:rPr>
          <w:rFonts w:ascii="Arial" w:hAnsi="Arial" w:cs="Arial"/>
        </w:rPr>
        <w:t xml:space="preserve"> de </w:t>
      </w:r>
      <w:r w:rsidR="0047133D">
        <w:rPr>
          <w:rFonts w:ascii="Arial" w:hAnsi="Arial" w:cs="Arial"/>
        </w:rPr>
        <w:t>I</w:t>
      </w:r>
      <w:r>
        <w:rPr>
          <w:rFonts w:ascii="Arial" w:hAnsi="Arial" w:cs="Arial"/>
        </w:rPr>
        <w:t xml:space="preserve">nformación del </w:t>
      </w:r>
      <w:r w:rsidR="0047133D">
        <w:rPr>
          <w:rFonts w:ascii="Arial" w:hAnsi="Arial" w:cs="Arial"/>
        </w:rPr>
        <w:t>O</w:t>
      </w:r>
      <w:r>
        <w:rPr>
          <w:rFonts w:ascii="Arial" w:hAnsi="Arial" w:cs="Arial"/>
        </w:rPr>
        <w:t xml:space="preserve">perador del </w:t>
      </w:r>
      <w:r w:rsidR="0047133D">
        <w:rPr>
          <w:rFonts w:ascii="Arial" w:hAnsi="Arial" w:cs="Arial"/>
        </w:rPr>
        <w:t>S</w:t>
      </w:r>
      <w:r>
        <w:rPr>
          <w:rFonts w:ascii="Arial" w:hAnsi="Arial" w:cs="Arial"/>
        </w:rPr>
        <w:t>istema (SIOS).</w:t>
      </w:r>
    </w:p>
    <w:p w14:paraId="385394DF" w14:textId="77777777" w:rsidR="00BF668A" w:rsidRDefault="00BF668A" w:rsidP="007E70FC">
      <w:pPr>
        <w:spacing w:before="120" w:after="0" w:line="240" w:lineRule="auto"/>
        <w:jc w:val="both"/>
        <w:rPr>
          <w:rFonts w:ascii="Arial" w:hAnsi="Arial" w:cs="Arial"/>
        </w:rPr>
      </w:pPr>
      <w:r w:rsidRPr="007E0B14">
        <w:rPr>
          <w:rFonts w:ascii="Arial" w:hAnsi="Arial" w:cs="Arial"/>
        </w:rPr>
        <w:t>Con objeto de garantizar la máxima disponibilidad, los Sistemas de Información del</w:t>
      </w:r>
      <w:r>
        <w:rPr>
          <w:rFonts w:ascii="Arial" w:hAnsi="Arial" w:cs="Arial"/>
        </w:rPr>
        <w:t xml:space="preserve"> </w:t>
      </w:r>
      <w:r w:rsidRPr="007E0B14">
        <w:rPr>
          <w:rFonts w:ascii="Arial" w:hAnsi="Arial" w:cs="Arial"/>
        </w:rPr>
        <w:t xml:space="preserve">OS serán sistemas redundantes. </w:t>
      </w:r>
      <w:r>
        <w:rPr>
          <w:rFonts w:ascii="Arial" w:hAnsi="Arial" w:cs="Arial"/>
        </w:rPr>
        <w:t xml:space="preserve"> </w:t>
      </w:r>
    </w:p>
    <w:p w14:paraId="7982FB23" w14:textId="77777777" w:rsidR="00BF668A" w:rsidRDefault="00BF668A">
      <w:pPr>
        <w:spacing w:before="120" w:after="0" w:line="240" w:lineRule="auto"/>
        <w:jc w:val="both"/>
        <w:rPr>
          <w:rFonts w:ascii="Arial" w:hAnsi="Arial" w:cs="Arial"/>
        </w:rPr>
      </w:pPr>
      <w:r w:rsidRPr="007E0B14">
        <w:rPr>
          <w:rFonts w:ascii="Arial" w:hAnsi="Arial" w:cs="Arial"/>
        </w:rPr>
        <w:t>A</w:t>
      </w:r>
      <w:r>
        <w:rPr>
          <w:rFonts w:ascii="Arial" w:hAnsi="Arial" w:cs="Arial"/>
        </w:rPr>
        <w:t>simismo</w:t>
      </w:r>
      <w:r w:rsidRPr="007E0B14">
        <w:rPr>
          <w:rFonts w:ascii="Arial" w:hAnsi="Arial" w:cs="Arial"/>
        </w:rPr>
        <w:t xml:space="preserve">, </w:t>
      </w:r>
      <w:r>
        <w:rPr>
          <w:rFonts w:ascii="Arial" w:hAnsi="Arial" w:cs="Arial"/>
        </w:rPr>
        <w:t>aquellos sistemas considerados críticos para el proceso de programación</w:t>
      </w:r>
      <w:r w:rsidRPr="007E0B14">
        <w:rPr>
          <w:rFonts w:ascii="Arial" w:hAnsi="Arial" w:cs="Arial"/>
        </w:rPr>
        <w:t xml:space="preserve"> dispondrá</w:t>
      </w:r>
      <w:r>
        <w:rPr>
          <w:rFonts w:ascii="Arial" w:hAnsi="Arial" w:cs="Arial"/>
        </w:rPr>
        <w:t>n</w:t>
      </w:r>
      <w:r w:rsidRPr="007E0B14">
        <w:rPr>
          <w:rFonts w:ascii="Arial" w:hAnsi="Arial" w:cs="Arial"/>
        </w:rPr>
        <w:t xml:space="preserve"> de un sistema de respaldo en una localización diferente del sistema principal. </w:t>
      </w:r>
      <w:r>
        <w:rPr>
          <w:rFonts w:ascii="Arial" w:hAnsi="Arial" w:cs="Arial"/>
        </w:rPr>
        <w:t xml:space="preserve"> </w:t>
      </w:r>
      <w:r w:rsidRPr="007E0B14">
        <w:rPr>
          <w:rFonts w:ascii="Arial" w:hAnsi="Arial" w:cs="Arial"/>
        </w:rPr>
        <w:t>El OS informará a los usuarios de los modos de acceso a ambos sistemas</w:t>
      </w:r>
      <w:r>
        <w:rPr>
          <w:rFonts w:ascii="Arial" w:hAnsi="Arial" w:cs="Arial"/>
        </w:rPr>
        <w:t>, siendo estos usuarios los responsables de</w:t>
      </w:r>
      <w:r w:rsidRPr="007E0B14">
        <w:rPr>
          <w:rFonts w:ascii="Arial" w:hAnsi="Arial" w:cs="Arial"/>
        </w:rPr>
        <w:t xml:space="preserve"> disponer de los medios de comunicación con </w:t>
      </w:r>
      <w:r>
        <w:rPr>
          <w:rFonts w:ascii="Arial" w:hAnsi="Arial" w:cs="Arial"/>
        </w:rPr>
        <w:t>el</w:t>
      </w:r>
      <w:r w:rsidRPr="007E0B14">
        <w:rPr>
          <w:rFonts w:ascii="Arial" w:hAnsi="Arial" w:cs="Arial"/>
        </w:rPr>
        <w:t xml:space="preserve"> centro de respaldo utilizando los</w:t>
      </w:r>
      <w:r>
        <w:rPr>
          <w:rFonts w:ascii="Arial" w:hAnsi="Arial" w:cs="Arial"/>
        </w:rPr>
        <w:t xml:space="preserve"> diferentes</w:t>
      </w:r>
      <w:r w:rsidRPr="007E0B14">
        <w:rPr>
          <w:rFonts w:ascii="Arial" w:hAnsi="Arial" w:cs="Arial"/>
        </w:rPr>
        <w:t xml:space="preserve"> modos de acceso definidos por el OS. </w:t>
      </w:r>
    </w:p>
    <w:p w14:paraId="30E95C89" w14:textId="63BB583E" w:rsidR="00BF668A" w:rsidRDefault="00F44D29" w:rsidP="001271FD">
      <w:pPr>
        <w:pStyle w:val="Heading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Comunicación con los SIOS</w:t>
      </w:r>
      <w:r w:rsidR="003F7348">
        <w:rPr>
          <w:rFonts w:ascii="Arial" w:hAnsi="Arial" w:cs="Arial"/>
          <w:color w:val="auto"/>
          <w:sz w:val="22"/>
          <w:szCs w:val="22"/>
        </w:rPr>
        <w:t>.</w:t>
      </w:r>
    </w:p>
    <w:p w14:paraId="038FC020" w14:textId="163D2E7E" w:rsidR="0047133D" w:rsidRDefault="0047133D" w:rsidP="000801A8">
      <w:pPr>
        <w:spacing w:before="120" w:after="0" w:line="240" w:lineRule="auto"/>
        <w:jc w:val="both"/>
        <w:rPr>
          <w:rFonts w:ascii="Arial" w:hAnsi="Arial" w:cs="Arial"/>
        </w:rPr>
      </w:pPr>
      <w:r w:rsidRPr="007E0B14">
        <w:rPr>
          <w:rFonts w:ascii="Arial" w:hAnsi="Arial" w:cs="Arial"/>
        </w:rPr>
        <w:t>La comunicación entre el OS</w:t>
      </w:r>
      <w:ins w:id="23" w:author="Madrid García, Rubén" w:date="2021-03-25T20:11:00Z">
        <w:r w:rsidR="00B3385B">
          <w:rPr>
            <w:rFonts w:ascii="Arial" w:hAnsi="Arial" w:cs="Arial"/>
          </w:rPr>
          <w:t>, los GRD</w:t>
        </w:r>
      </w:ins>
      <w:r>
        <w:rPr>
          <w:rFonts w:ascii="Arial" w:hAnsi="Arial" w:cs="Arial"/>
        </w:rPr>
        <w:t xml:space="preserve"> y los </w:t>
      </w:r>
      <w:r w:rsidR="00681276">
        <w:rPr>
          <w:rFonts w:ascii="Arial" w:hAnsi="Arial" w:cs="Arial"/>
        </w:rPr>
        <w:t>PM</w:t>
      </w:r>
      <w:r>
        <w:rPr>
          <w:rFonts w:ascii="Arial" w:hAnsi="Arial" w:cs="Arial"/>
        </w:rPr>
        <w:t xml:space="preserve">, y en su caso, entre el OS, el OM </w:t>
      </w:r>
      <w:r w:rsidR="0005112E">
        <w:rPr>
          <w:rFonts w:ascii="Arial" w:hAnsi="Arial" w:cs="Arial"/>
        </w:rPr>
        <w:t>u</w:t>
      </w:r>
      <w:r>
        <w:rPr>
          <w:rFonts w:ascii="Arial" w:hAnsi="Arial" w:cs="Arial"/>
        </w:rPr>
        <w:t xml:space="preserve"> otras</w:t>
      </w:r>
      <w:r w:rsidRPr="007E0B14">
        <w:rPr>
          <w:rFonts w:ascii="Arial" w:hAnsi="Arial" w:cs="Arial"/>
        </w:rPr>
        <w:t xml:space="preserve"> entidades participantes en el mercado </w:t>
      </w:r>
      <w:r w:rsidR="00DA6757">
        <w:rPr>
          <w:rFonts w:ascii="Arial" w:hAnsi="Arial" w:cs="Arial"/>
        </w:rPr>
        <w:t>mayorista de electricidad</w:t>
      </w:r>
      <w:r w:rsidR="0005112E">
        <w:rPr>
          <w:rFonts w:ascii="Arial" w:hAnsi="Arial" w:cs="Arial"/>
        </w:rPr>
        <w:t xml:space="preserve">, </w:t>
      </w:r>
      <w:r w:rsidRPr="007E0B14">
        <w:rPr>
          <w:rFonts w:ascii="Arial" w:hAnsi="Arial" w:cs="Arial"/>
        </w:rPr>
        <w:t xml:space="preserve">así como la divulgación de la información </w:t>
      </w:r>
      <w:r>
        <w:rPr>
          <w:rFonts w:ascii="Arial" w:hAnsi="Arial" w:cs="Arial"/>
        </w:rPr>
        <w:t xml:space="preserve">de carácter público, </w:t>
      </w:r>
      <w:r w:rsidRPr="007E0B14">
        <w:rPr>
          <w:rFonts w:ascii="Arial" w:hAnsi="Arial" w:cs="Arial"/>
        </w:rPr>
        <w:t>se</w:t>
      </w:r>
      <w:r>
        <w:rPr>
          <w:rFonts w:ascii="Arial" w:hAnsi="Arial" w:cs="Arial"/>
        </w:rPr>
        <w:t>rá</w:t>
      </w:r>
      <w:r w:rsidRPr="007E0B14">
        <w:rPr>
          <w:rFonts w:ascii="Arial" w:hAnsi="Arial" w:cs="Arial"/>
        </w:rPr>
        <w:t xml:space="preserve"> </w:t>
      </w:r>
      <w:r>
        <w:rPr>
          <w:rFonts w:ascii="Arial" w:hAnsi="Arial" w:cs="Arial"/>
        </w:rPr>
        <w:t>efectuada</w:t>
      </w:r>
      <w:r w:rsidRPr="007E0B14">
        <w:rPr>
          <w:rFonts w:ascii="Arial" w:hAnsi="Arial" w:cs="Arial"/>
        </w:rPr>
        <w:t xml:space="preserve"> </w:t>
      </w:r>
      <w:r w:rsidR="00BF668A">
        <w:rPr>
          <w:rFonts w:ascii="Arial" w:hAnsi="Arial" w:cs="Arial"/>
        </w:rPr>
        <w:t xml:space="preserve">desde los SIOS </w:t>
      </w:r>
      <w:r w:rsidRPr="007E0B14">
        <w:rPr>
          <w:rFonts w:ascii="Arial" w:hAnsi="Arial" w:cs="Arial"/>
        </w:rPr>
        <w:t>por medios electrónicos de intercambio de información, utilizando en cada momento las tecnologías que</w:t>
      </w:r>
      <w:r w:rsidR="0005112E">
        <w:rPr>
          <w:rFonts w:ascii="Arial" w:hAnsi="Arial" w:cs="Arial"/>
        </w:rPr>
        <w:t xml:space="preserve"> </w:t>
      </w:r>
      <w:r w:rsidRPr="007E0B14">
        <w:rPr>
          <w:rFonts w:ascii="Arial" w:hAnsi="Arial" w:cs="Arial"/>
        </w:rPr>
        <w:t>sean más adecuadas</w:t>
      </w:r>
      <w:r>
        <w:rPr>
          <w:rFonts w:ascii="Arial" w:hAnsi="Arial" w:cs="Arial"/>
        </w:rPr>
        <w:t xml:space="preserve">, </w:t>
      </w:r>
      <w:r w:rsidR="00F44D29">
        <w:rPr>
          <w:rFonts w:ascii="Arial" w:hAnsi="Arial" w:cs="Arial"/>
        </w:rPr>
        <w:t xml:space="preserve">dando cumplimiento a </w:t>
      </w:r>
      <w:r w:rsidRPr="007E0B14">
        <w:rPr>
          <w:rFonts w:ascii="Arial" w:hAnsi="Arial" w:cs="Arial"/>
        </w:rPr>
        <w:t>los</w:t>
      </w:r>
      <w:r>
        <w:rPr>
          <w:rFonts w:ascii="Arial" w:hAnsi="Arial" w:cs="Arial"/>
        </w:rPr>
        <w:t xml:space="preserve"> siguientes</w:t>
      </w:r>
      <w:r w:rsidRPr="007E0B14">
        <w:rPr>
          <w:rFonts w:ascii="Arial" w:hAnsi="Arial" w:cs="Arial"/>
        </w:rPr>
        <w:t xml:space="preserve"> requisitos</w:t>
      </w:r>
      <w:r w:rsidR="0005112E">
        <w:rPr>
          <w:rFonts w:ascii="Arial" w:hAnsi="Arial" w:cs="Arial"/>
        </w:rPr>
        <w:t xml:space="preserve"> técnicos</w:t>
      </w:r>
      <w:r>
        <w:rPr>
          <w:rFonts w:ascii="Arial" w:hAnsi="Arial" w:cs="Arial"/>
        </w:rPr>
        <w:t>:</w:t>
      </w:r>
      <w:r w:rsidRPr="007E0B14">
        <w:rPr>
          <w:rFonts w:ascii="Arial" w:hAnsi="Arial" w:cs="Arial"/>
        </w:rPr>
        <w:t xml:space="preserve"> </w:t>
      </w:r>
    </w:p>
    <w:p w14:paraId="3CCA429F" w14:textId="77777777" w:rsidR="0047133D" w:rsidRDefault="0047133D" w:rsidP="001271FD">
      <w:pPr>
        <w:pStyle w:val="ListParagraph"/>
        <w:numPr>
          <w:ilvl w:val="0"/>
          <w:numId w:val="3"/>
        </w:numPr>
        <w:spacing w:before="120" w:after="0" w:line="240" w:lineRule="auto"/>
        <w:ind w:left="714" w:hanging="357"/>
        <w:contextualSpacing w:val="0"/>
        <w:jc w:val="both"/>
        <w:rPr>
          <w:rFonts w:ascii="Arial" w:hAnsi="Arial" w:cs="Arial"/>
        </w:rPr>
      </w:pPr>
      <w:r>
        <w:rPr>
          <w:rFonts w:ascii="Arial" w:hAnsi="Arial" w:cs="Arial"/>
        </w:rPr>
        <w:t>Sistema de acceso remoto, rápido, fiable y fácilmente utilizable</w:t>
      </w:r>
    </w:p>
    <w:p w14:paraId="366AB40A" w14:textId="0D6D79E5" w:rsidR="0047133D" w:rsidRDefault="0047133D" w:rsidP="001271FD">
      <w:pPr>
        <w:pStyle w:val="ListParagraph"/>
        <w:numPr>
          <w:ilvl w:val="0"/>
          <w:numId w:val="3"/>
        </w:numPr>
        <w:spacing w:before="120" w:after="0" w:line="240" w:lineRule="auto"/>
        <w:ind w:left="714" w:hanging="357"/>
        <w:contextualSpacing w:val="0"/>
        <w:jc w:val="both"/>
        <w:rPr>
          <w:rFonts w:ascii="Arial" w:hAnsi="Arial" w:cs="Arial"/>
        </w:rPr>
      </w:pPr>
      <w:r>
        <w:rPr>
          <w:rFonts w:ascii="Arial" w:hAnsi="Arial" w:cs="Arial"/>
        </w:rPr>
        <w:t xml:space="preserve">Garantía de confidencialidad absoluta y a toda prueba de la información propiedad de cada </w:t>
      </w:r>
      <w:r w:rsidR="00681276">
        <w:rPr>
          <w:rFonts w:ascii="Arial" w:hAnsi="Arial" w:cs="Arial"/>
        </w:rPr>
        <w:t>PM</w:t>
      </w:r>
      <w:r>
        <w:rPr>
          <w:rFonts w:ascii="Arial" w:hAnsi="Arial" w:cs="Arial"/>
        </w:rPr>
        <w:t>.</w:t>
      </w:r>
    </w:p>
    <w:p w14:paraId="3689BB26" w14:textId="77777777" w:rsidR="0047133D" w:rsidRPr="0047133D" w:rsidRDefault="0005112E" w:rsidP="001271FD">
      <w:pPr>
        <w:pStyle w:val="ListParagraph"/>
        <w:numPr>
          <w:ilvl w:val="0"/>
          <w:numId w:val="3"/>
        </w:numPr>
        <w:spacing w:before="120" w:after="0" w:line="240" w:lineRule="auto"/>
        <w:ind w:left="714" w:hanging="357"/>
        <w:contextualSpacing w:val="0"/>
        <w:jc w:val="both"/>
        <w:rPr>
          <w:rFonts w:ascii="Arial" w:hAnsi="Arial" w:cs="Arial"/>
        </w:rPr>
      </w:pPr>
      <w:r>
        <w:rPr>
          <w:rFonts w:ascii="Arial" w:hAnsi="Arial" w:cs="Arial"/>
        </w:rPr>
        <w:t xml:space="preserve">En caso de envíos de mensajes a los </w:t>
      </w:r>
      <w:r w:rsidR="00BB006B">
        <w:rPr>
          <w:rFonts w:ascii="Arial" w:hAnsi="Arial" w:cs="Arial"/>
        </w:rPr>
        <w:t>Sistemas de Información del O</w:t>
      </w:r>
      <w:r>
        <w:rPr>
          <w:rFonts w:ascii="Arial" w:hAnsi="Arial" w:cs="Arial"/>
        </w:rPr>
        <w:t>S, existencia de a</w:t>
      </w:r>
      <w:r w:rsidR="0047133D">
        <w:rPr>
          <w:rFonts w:ascii="Arial" w:hAnsi="Arial" w:cs="Arial"/>
        </w:rPr>
        <w:t xml:space="preserve">cuse de recibo de </w:t>
      </w:r>
      <w:r>
        <w:rPr>
          <w:rFonts w:ascii="Arial" w:hAnsi="Arial" w:cs="Arial"/>
        </w:rPr>
        <w:t xml:space="preserve">cada </w:t>
      </w:r>
      <w:r w:rsidR="0047133D">
        <w:rPr>
          <w:rFonts w:ascii="Arial" w:hAnsi="Arial" w:cs="Arial"/>
        </w:rPr>
        <w:t>mensaje recibido, con indicación de fecha y hora.</w:t>
      </w:r>
    </w:p>
    <w:p w14:paraId="5CDD80A3" w14:textId="77777777" w:rsidR="00BF668A" w:rsidRDefault="008A4F5C">
      <w:pPr>
        <w:spacing w:before="120" w:after="0" w:line="240" w:lineRule="auto"/>
        <w:jc w:val="both"/>
        <w:rPr>
          <w:rFonts w:ascii="Arial" w:hAnsi="Arial" w:cs="Arial"/>
        </w:rPr>
      </w:pPr>
      <w:r w:rsidRPr="007E0B14">
        <w:rPr>
          <w:rFonts w:ascii="Arial" w:hAnsi="Arial" w:cs="Arial"/>
        </w:rPr>
        <w:t>El OS publicará los medios electrónicos disponibles de intercambio de información y</w:t>
      </w:r>
      <w:r w:rsidR="006D4CC6" w:rsidRPr="007E0B14">
        <w:rPr>
          <w:rFonts w:ascii="Arial" w:hAnsi="Arial" w:cs="Arial"/>
        </w:rPr>
        <w:t xml:space="preserve"> </w:t>
      </w:r>
      <w:r w:rsidRPr="007E0B14">
        <w:rPr>
          <w:rFonts w:ascii="Arial" w:hAnsi="Arial" w:cs="Arial"/>
        </w:rPr>
        <w:t>sus características, aquellos nuevos que vayan a ser implementados y los que vayan a ser</w:t>
      </w:r>
      <w:r w:rsidR="006D4CC6" w:rsidRPr="007E0B14">
        <w:rPr>
          <w:rFonts w:ascii="Arial" w:hAnsi="Arial" w:cs="Arial"/>
        </w:rPr>
        <w:t xml:space="preserve"> </w:t>
      </w:r>
      <w:r w:rsidRPr="007E0B14">
        <w:rPr>
          <w:rFonts w:ascii="Arial" w:hAnsi="Arial" w:cs="Arial"/>
        </w:rPr>
        <w:t xml:space="preserve">suspendidos, así como los plazos previstos para ello. </w:t>
      </w:r>
    </w:p>
    <w:p w14:paraId="389CD345" w14:textId="77777777" w:rsidR="00BF668A" w:rsidRPr="007E0B14" w:rsidRDefault="00BF668A">
      <w:pPr>
        <w:spacing w:before="120" w:after="0" w:line="240" w:lineRule="auto"/>
        <w:jc w:val="both"/>
        <w:rPr>
          <w:rFonts w:ascii="Arial" w:hAnsi="Arial" w:cs="Arial"/>
        </w:rPr>
      </w:pPr>
      <w:r w:rsidRPr="007E0B14">
        <w:rPr>
          <w:rFonts w:ascii="Arial" w:hAnsi="Arial" w:cs="Arial"/>
        </w:rPr>
        <w:t xml:space="preserve">La adopción de nuevos medios electrónicos de intercambio de información, así como la suspensión de la utilización de alguno de los existentes, se comunicará a los usuarios con la suficiente antelación de forma que estos puedan realizar las oportunas modificaciones en sus sistemas de información. </w:t>
      </w:r>
    </w:p>
    <w:p w14:paraId="7361C0AD" w14:textId="77777777" w:rsidR="008A4F5C" w:rsidRPr="007E0B14" w:rsidRDefault="00BB006B">
      <w:pPr>
        <w:spacing w:before="120" w:after="0" w:line="240" w:lineRule="auto"/>
        <w:jc w:val="both"/>
        <w:rPr>
          <w:rFonts w:ascii="Arial" w:hAnsi="Arial" w:cs="Arial"/>
        </w:rPr>
      </w:pPr>
      <w:r>
        <w:rPr>
          <w:rFonts w:ascii="Arial" w:hAnsi="Arial" w:cs="Arial"/>
        </w:rPr>
        <w:t>P</w:t>
      </w:r>
      <w:r w:rsidR="008A4F5C" w:rsidRPr="007E0B14">
        <w:rPr>
          <w:rFonts w:ascii="Arial" w:hAnsi="Arial" w:cs="Arial"/>
        </w:rPr>
        <w:t>ara la realización de los intercambios de información</w:t>
      </w:r>
      <w:r>
        <w:rPr>
          <w:rFonts w:ascii="Arial" w:hAnsi="Arial" w:cs="Arial"/>
        </w:rPr>
        <w:t xml:space="preserve"> bidireccionales</w:t>
      </w:r>
      <w:r w:rsidR="008A4F5C" w:rsidRPr="007E0B14">
        <w:rPr>
          <w:rFonts w:ascii="Arial" w:hAnsi="Arial" w:cs="Arial"/>
        </w:rPr>
        <w:t>, el OS</w:t>
      </w:r>
      <w:r w:rsidR="006D4CC6" w:rsidRPr="007E0B14">
        <w:rPr>
          <w:rFonts w:ascii="Arial" w:hAnsi="Arial" w:cs="Arial"/>
        </w:rPr>
        <w:t xml:space="preserve"> </w:t>
      </w:r>
      <w:r w:rsidR="008A4F5C" w:rsidRPr="007E0B14">
        <w:rPr>
          <w:rFonts w:ascii="Arial" w:hAnsi="Arial" w:cs="Arial"/>
        </w:rPr>
        <w:t>dispondrá diversos medios alternativos de uso común para el acceso tanto al sistema</w:t>
      </w:r>
      <w:r w:rsidR="006D4CC6" w:rsidRPr="007E0B14">
        <w:rPr>
          <w:rFonts w:ascii="Arial" w:hAnsi="Arial" w:cs="Arial"/>
        </w:rPr>
        <w:t xml:space="preserve"> </w:t>
      </w:r>
      <w:r w:rsidR="008A4F5C" w:rsidRPr="007E0B14">
        <w:rPr>
          <w:rFonts w:ascii="Arial" w:hAnsi="Arial" w:cs="Arial"/>
        </w:rPr>
        <w:t>principal como al de respaldo, y comunicará a los usuarios los detalles técnicos necesarios</w:t>
      </w:r>
      <w:r w:rsidR="006D4CC6" w:rsidRPr="007E0B14">
        <w:rPr>
          <w:rFonts w:ascii="Arial" w:hAnsi="Arial" w:cs="Arial"/>
        </w:rPr>
        <w:t xml:space="preserve"> </w:t>
      </w:r>
      <w:r w:rsidR="008A4F5C" w:rsidRPr="007E0B14">
        <w:rPr>
          <w:rFonts w:ascii="Arial" w:hAnsi="Arial" w:cs="Arial"/>
        </w:rPr>
        <w:t>para el acceso y los procedimientos de actuación en caso de conmutación entre los dos</w:t>
      </w:r>
      <w:r w:rsidR="006D4CC6" w:rsidRPr="007E0B14">
        <w:rPr>
          <w:rFonts w:ascii="Arial" w:hAnsi="Arial" w:cs="Arial"/>
        </w:rPr>
        <w:t xml:space="preserve"> </w:t>
      </w:r>
      <w:r w:rsidR="008A4F5C" w:rsidRPr="007E0B14">
        <w:rPr>
          <w:rFonts w:ascii="Arial" w:hAnsi="Arial" w:cs="Arial"/>
        </w:rPr>
        <w:t xml:space="preserve">sistemas. </w:t>
      </w:r>
    </w:p>
    <w:p w14:paraId="0829990C" w14:textId="77777777" w:rsidR="008A4F5C" w:rsidRPr="007E0B14" w:rsidRDefault="008A4F5C">
      <w:pPr>
        <w:spacing w:before="120" w:after="0" w:line="240" w:lineRule="auto"/>
        <w:jc w:val="both"/>
        <w:rPr>
          <w:rFonts w:ascii="Arial" w:hAnsi="Arial" w:cs="Arial"/>
        </w:rPr>
      </w:pPr>
      <w:r w:rsidRPr="007E0B14">
        <w:rPr>
          <w:rFonts w:ascii="Arial" w:hAnsi="Arial" w:cs="Arial"/>
        </w:rPr>
        <w:t>La instalación, mantenimiento y configuración de los canales de comunicación para</w:t>
      </w:r>
      <w:r w:rsidR="006D4CC6" w:rsidRPr="007E0B14">
        <w:rPr>
          <w:rFonts w:ascii="Arial" w:hAnsi="Arial" w:cs="Arial"/>
        </w:rPr>
        <w:t xml:space="preserve"> </w:t>
      </w:r>
      <w:r w:rsidRPr="007E0B14">
        <w:rPr>
          <w:rFonts w:ascii="Arial" w:hAnsi="Arial" w:cs="Arial"/>
        </w:rPr>
        <w:t>acceder al SIOS será responsabilidad y correrá a cargo de los usuarios, salvo acuerdo</w:t>
      </w:r>
      <w:r w:rsidR="006D4CC6" w:rsidRPr="007E0B14">
        <w:rPr>
          <w:rFonts w:ascii="Arial" w:hAnsi="Arial" w:cs="Arial"/>
        </w:rPr>
        <w:t xml:space="preserve"> </w:t>
      </w:r>
      <w:r w:rsidRPr="007E0B14">
        <w:rPr>
          <w:rFonts w:ascii="Arial" w:hAnsi="Arial" w:cs="Arial"/>
        </w:rPr>
        <w:t>bilateral expreso contrario. El OS indicará en cada caso las normas y procedimientos</w:t>
      </w:r>
      <w:r w:rsidR="006D4CC6" w:rsidRPr="007E0B14">
        <w:rPr>
          <w:rFonts w:ascii="Arial" w:hAnsi="Arial" w:cs="Arial"/>
        </w:rPr>
        <w:t xml:space="preserve"> </w:t>
      </w:r>
      <w:r w:rsidRPr="007E0B14">
        <w:rPr>
          <w:rFonts w:ascii="Arial" w:hAnsi="Arial" w:cs="Arial"/>
        </w:rPr>
        <w:t xml:space="preserve">aplicables a los equipos a instalar en sus instalaciones. </w:t>
      </w:r>
    </w:p>
    <w:p w14:paraId="3EE11FED" w14:textId="5F28C5BD" w:rsidR="007E0B14" w:rsidRPr="007E0B14" w:rsidRDefault="008F24D6" w:rsidP="001271FD">
      <w:pPr>
        <w:pStyle w:val="Heading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Servicios de a</w:t>
      </w:r>
      <w:r w:rsidR="007E0B14" w:rsidRPr="00D26244">
        <w:rPr>
          <w:rFonts w:ascii="Arial" w:hAnsi="Arial" w:cs="Arial"/>
          <w:color w:val="auto"/>
          <w:sz w:val="22"/>
          <w:szCs w:val="22"/>
        </w:rPr>
        <w:t>cce</w:t>
      </w:r>
      <w:r w:rsidR="008A4F5C" w:rsidRPr="00D26244">
        <w:rPr>
          <w:rFonts w:ascii="Arial" w:hAnsi="Arial" w:cs="Arial"/>
          <w:color w:val="auto"/>
          <w:sz w:val="22"/>
          <w:szCs w:val="22"/>
        </w:rPr>
        <w:t>so a</w:t>
      </w:r>
      <w:r w:rsidR="007E0B14" w:rsidRPr="00D26244">
        <w:rPr>
          <w:rFonts w:ascii="Arial" w:hAnsi="Arial" w:cs="Arial"/>
          <w:color w:val="auto"/>
          <w:sz w:val="22"/>
          <w:szCs w:val="22"/>
        </w:rPr>
        <w:t xml:space="preserve"> los sistemas de información del OS.</w:t>
      </w:r>
    </w:p>
    <w:p w14:paraId="5D929446" w14:textId="77777777" w:rsidR="00F403D1" w:rsidRDefault="00F403D1" w:rsidP="000801A8">
      <w:pPr>
        <w:spacing w:before="120" w:after="0" w:line="240" w:lineRule="auto"/>
        <w:jc w:val="both"/>
        <w:rPr>
          <w:rFonts w:ascii="Arial" w:hAnsi="Arial" w:cs="Arial"/>
        </w:rPr>
      </w:pPr>
      <w:r>
        <w:rPr>
          <w:rFonts w:ascii="Arial" w:hAnsi="Arial" w:cs="Arial"/>
        </w:rPr>
        <w:t xml:space="preserve">Los servicios de acceso a </w:t>
      </w:r>
      <w:r w:rsidR="008A4F5C" w:rsidRPr="007E0B14">
        <w:rPr>
          <w:rFonts w:ascii="Arial" w:hAnsi="Arial" w:cs="Arial"/>
        </w:rPr>
        <w:t>l</w:t>
      </w:r>
      <w:r w:rsidR="008F24D6">
        <w:rPr>
          <w:rFonts w:ascii="Arial" w:hAnsi="Arial" w:cs="Arial"/>
        </w:rPr>
        <w:t>os</w:t>
      </w:r>
      <w:r w:rsidR="008A4F5C" w:rsidRPr="007E0B14">
        <w:rPr>
          <w:rFonts w:ascii="Arial" w:hAnsi="Arial" w:cs="Arial"/>
        </w:rPr>
        <w:t xml:space="preserve"> SIOS </w:t>
      </w:r>
      <w:r>
        <w:rPr>
          <w:rFonts w:ascii="Arial" w:hAnsi="Arial" w:cs="Arial"/>
        </w:rPr>
        <w:t xml:space="preserve">dependerán del carácter de la información </w:t>
      </w:r>
      <w:r w:rsidR="008A4F5C" w:rsidRPr="007E0B14">
        <w:rPr>
          <w:rFonts w:ascii="Arial" w:hAnsi="Arial" w:cs="Arial"/>
        </w:rPr>
        <w:t xml:space="preserve">a la que </w:t>
      </w:r>
      <w:r>
        <w:rPr>
          <w:rFonts w:ascii="Arial" w:hAnsi="Arial" w:cs="Arial"/>
        </w:rPr>
        <w:t xml:space="preserve">dan </w:t>
      </w:r>
      <w:r w:rsidR="008A4F5C" w:rsidRPr="007E0B14">
        <w:rPr>
          <w:rFonts w:ascii="Arial" w:hAnsi="Arial" w:cs="Arial"/>
        </w:rPr>
        <w:t>acceso.</w:t>
      </w:r>
      <w:r>
        <w:rPr>
          <w:rFonts w:ascii="Arial" w:hAnsi="Arial" w:cs="Arial"/>
        </w:rPr>
        <w:t xml:space="preserve"> </w:t>
      </w:r>
    </w:p>
    <w:p w14:paraId="5B4F1EB7" w14:textId="77777777" w:rsidR="008A4F5C" w:rsidRPr="007E0B14" w:rsidRDefault="008A4F5C" w:rsidP="007E70FC">
      <w:pPr>
        <w:spacing w:before="120" w:after="0" w:line="240" w:lineRule="auto"/>
        <w:jc w:val="both"/>
        <w:rPr>
          <w:rFonts w:ascii="Arial" w:hAnsi="Arial" w:cs="Arial"/>
        </w:rPr>
      </w:pPr>
      <w:r w:rsidRPr="007E0B14">
        <w:rPr>
          <w:rFonts w:ascii="Arial" w:hAnsi="Arial" w:cs="Arial"/>
        </w:rPr>
        <w:t xml:space="preserve">Según el tipo de información, existirán dos servicios de acceso: </w:t>
      </w:r>
    </w:p>
    <w:p w14:paraId="055A31CB" w14:textId="77777777" w:rsidR="00F403D1" w:rsidRPr="007E0B14" w:rsidRDefault="00F403D1">
      <w:pPr>
        <w:spacing w:before="120" w:after="0" w:line="240" w:lineRule="auto"/>
        <w:ind w:left="708"/>
        <w:jc w:val="both"/>
        <w:rPr>
          <w:rFonts w:ascii="Arial" w:hAnsi="Arial" w:cs="Arial"/>
        </w:rPr>
      </w:pPr>
      <w:r w:rsidRPr="007E0B14">
        <w:rPr>
          <w:rFonts w:ascii="Arial" w:hAnsi="Arial" w:cs="Arial"/>
        </w:rPr>
        <w:t>a) Servicio de acceso público</w:t>
      </w:r>
      <w:r>
        <w:rPr>
          <w:rFonts w:ascii="Arial" w:hAnsi="Arial" w:cs="Arial"/>
        </w:rPr>
        <w:t xml:space="preserve">, que no requiere del uso de </w:t>
      </w:r>
      <w:r w:rsidRPr="007E0B14">
        <w:rPr>
          <w:rFonts w:ascii="Arial" w:hAnsi="Arial" w:cs="Arial"/>
        </w:rPr>
        <w:t xml:space="preserve">ningún tipo de certificado. </w:t>
      </w:r>
    </w:p>
    <w:p w14:paraId="7034EE04" w14:textId="3347DE0F" w:rsidR="00F403D1" w:rsidRPr="007E0B14" w:rsidRDefault="00F403D1">
      <w:pPr>
        <w:spacing w:before="120" w:after="0" w:line="240" w:lineRule="auto"/>
        <w:ind w:left="708"/>
        <w:jc w:val="both"/>
        <w:rPr>
          <w:rFonts w:ascii="Arial" w:hAnsi="Arial" w:cs="Arial"/>
        </w:rPr>
      </w:pPr>
      <w:r w:rsidRPr="007E0B14">
        <w:rPr>
          <w:rFonts w:ascii="Arial" w:hAnsi="Arial" w:cs="Arial"/>
        </w:rPr>
        <w:t>b) Servicio de acceso privado</w:t>
      </w:r>
      <w:r>
        <w:rPr>
          <w:rFonts w:ascii="Arial" w:hAnsi="Arial" w:cs="Arial"/>
        </w:rPr>
        <w:t xml:space="preserve">, que requerirá el uso de un </w:t>
      </w:r>
      <w:r w:rsidRPr="007E0B14">
        <w:rPr>
          <w:rFonts w:ascii="Arial" w:hAnsi="Arial" w:cs="Arial"/>
        </w:rPr>
        <w:t xml:space="preserve">certificado digital </w:t>
      </w:r>
      <w:r w:rsidR="003A7D0E">
        <w:rPr>
          <w:rFonts w:ascii="Arial" w:hAnsi="Arial" w:cs="Arial"/>
        </w:rPr>
        <w:t xml:space="preserve">personal </w:t>
      </w:r>
      <w:r w:rsidR="0039155D">
        <w:rPr>
          <w:rFonts w:ascii="Arial" w:hAnsi="Arial" w:cs="Arial"/>
        </w:rPr>
        <w:t>otorgado por el OS, o por entidades</w:t>
      </w:r>
      <w:r w:rsidR="00747B52">
        <w:rPr>
          <w:rFonts w:ascii="Arial" w:hAnsi="Arial" w:cs="Arial"/>
        </w:rPr>
        <w:t xml:space="preserve"> reconocidas por el OS</w:t>
      </w:r>
      <w:r w:rsidR="00A90039">
        <w:rPr>
          <w:rFonts w:ascii="Arial" w:hAnsi="Arial" w:cs="Arial"/>
        </w:rPr>
        <w:t>.</w:t>
      </w:r>
    </w:p>
    <w:p w14:paraId="399C1547" w14:textId="3EB459FB" w:rsidR="008A4F5C" w:rsidRPr="007E0B14" w:rsidRDefault="008A4F5C">
      <w:pPr>
        <w:spacing w:before="120" w:after="0" w:line="240" w:lineRule="auto"/>
        <w:jc w:val="both"/>
        <w:rPr>
          <w:rFonts w:ascii="Arial" w:hAnsi="Arial" w:cs="Arial"/>
        </w:rPr>
      </w:pPr>
      <w:r w:rsidRPr="007E0B14">
        <w:rPr>
          <w:rFonts w:ascii="Arial" w:hAnsi="Arial" w:cs="Arial"/>
        </w:rPr>
        <w:t xml:space="preserve">El servicio privado estará reservado únicamente a los </w:t>
      </w:r>
      <w:r w:rsidR="00E47259">
        <w:rPr>
          <w:rFonts w:ascii="Arial" w:hAnsi="Arial" w:cs="Arial"/>
        </w:rPr>
        <w:t>participantes en el</w:t>
      </w:r>
      <w:r w:rsidR="00E47259" w:rsidRPr="007E0B14">
        <w:rPr>
          <w:rFonts w:ascii="Arial" w:hAnsi="Arial" w:cs="Arial"/>
        </w:rPr>
        <w:t xml:space="preserve"> </w:t>
      </w:r>
      <w:r w:rsidR="00E47259">
        <w:rPr>
          <w:rFonts w:ascii="Arial" w:hAnsi="Arial" w:cs="Arial"/>
        </w:rPr>
        <w:t>m</w:t>
      </w:r>
      <w:r w:rsidR="00E47259" w:rsidRPr="007E0B14">
        <w:rPr>
          <w:rFonts w:ascii="Arial" w:hAnsi="Arial" w:cs="Arial"/>
        </w:rPr>
        <w:t>ercado</w:t>
      </w:r>
      <w:r w:rsidR="00E47259">
        <w:rPr>
          <w:rFonts w:ascii="Arial" w:hAnsi="Arial" w:cs="Arial"/>
        </w:rPr>
        <w:t xml:space="preserve"> (</w:t>
      </w:r>
      <w:r w:rsidR="00710AAE">
        <w:rPr>
          <w:rFonts w:ascii="Arial" w:hAnsi="Arial" w:cs="Arial"/>
        </w:rPr>
        <w:t>PM</w:t>
      </w:r>
      <w:r w:rsidR="00E47259">
        <w:rPr>
          <w:rFonts w:ascii="Arial" w:hAnsi="Arial" w:cs="Arial"/>
        </w:rPr>
        <w:t>)</w:t>
      </w:r>
      <w:r w:rsidRPr="007E0B14">
        <w:rPr>
          <w:rFonts w:ascii="Arial" w:hAnsi="Arial" w:cs="Arial"/>
        </w:rPr>
        <w:t>, al OM</w:t>
      </w:r>
      <w:r w:rsidR="008F24D6">
        <w:rPr>
          <w:rFonts w:ascii="Arial" w:hAnsi="Arial" w:cs="Arial"/>
        </w:rPr>
        <w:t xml:space="preserve">, </w:t>
      </w:r>
      <w:ins w:id="24" w:author="Madrid García, Rubén" w:date="2021-03-25T20:12:00Z">
        <w:r w:rsidR="00A46C64">
          <w:rPr>
            <w:rFonts w:ascii="Arial" w:hAnsi="Arial" w:cs="Arial"/>
          </w:rPr>
          <w:t xml:space="preserve">a los GRD, </w:t>
        </w:r>
      </w:ins>
      <w:r w:rsidR="008F24D6">
        <w:rPr>
          <w:rFonts w:ascii="Arial" w:hAnsi="Arial" w:cs="Arial"/>
        </w:rPr>
        <w:t xml:space="preserve">a otros </w:t>
      </w:r>
      <w:r w:rsidR="005575DE">
        <w:rPr>
          <w:rFonts w:ascii="Arial" w:hAnsi="Arial" w:cs="Arial"/>
        </w:rPr>
        <w:t>operadores del sistema</w:t>
      </w:r>
      <w:r w:rsidR="005575DE" w:rsidRPr="007E0B14">
        <w:rPr>
          <w:rFonts w:ascii="Arial" w:hAnsi="Arial" w:cs="Arial"/>
        </w:rPr>
        <w:t xml:space="preserve"> </w:t>
      </w:r>
      <w:r w:rsidRPr="007E0B14">
        <w:rPr>
          <w:rFonts w:ascii="Arial" w:hAnsi="Arial" w:cs="Arial"/>
        </w:rPr>
        <w:t>y a</w:t>
      </w:r>
      <w:r w:rsidR="006D4CC6" w:rsidRPr="007E0B14">
        <w:rPr>
          <w:rFonts w:ascii="Arial" w:hAnsi="Arial" w:cs="Arial"/>
        </w:rPr>
        <w:t xml:space="preserve"> </w:t>
      </w:r>
      <w:r w:rsidRPr="007E0B14">
        <w:rPr>
          <w:rFonts w:ascii="Arial" w:hAnsi="Arial" w:cs="Arial"/>
        </w:rPr>
        <w:t xml:space="preserve">otras entidades involucradas en el proceso de programación del mercado </w:t>
      </w:r>
      <w:r w:rsidR="00DA6757">
        <w:rPr>
          <w:rFonts w:ascii="Arial" w:hAnsi="Arial" w:cs="Arial"/>
        </w:rPr>
        <w:t>mayorista de electricidad</w:t>
      </w:r>
      <w:r w:rsidRPr="007E0B14">
        <w:rPr>
          <w:rFonts w:ascii="Arial" w:hAnsi="Arial" w:cs="Arial"/>
        </w:rPr>
        <w:t xml:space="preserve"> conforme a la normativa vigente. </w:t>
      </w:r>
    </w:p>
    <w:p w14:paraId="33E90828" w14:textId="0EB918CB" w:rsidR="00F403D1" w:rsidRDefault="008A4F5C">
      <w:pPr>
        <w:spacing w:before="120" w:after="0" w:line="240" w:lineRule="auto"/>
        <w:jc w:val="both"/>
        <w:rPr>
          <w:rFonts w:ascii="Arial" w:hAnsi="Arial" w:cs="Arial"/>
        </w:rPr>
      </w:pPr>
      <w:r w:rsidRPr="007E0B14">
        <w:rPr>
          <w:rFonts w:ascii="Arial" w:hAnsi="Arial" w:cs="Arial"/>
        </w:rPr>
        <w:t xml:space="preserve">Los servicios de acceso, tanto privados como públicos utilizarán las tecnologías más adecuadas en cada caso. </w:t>
      </w:r>
    </w:p>
    <w:p w14:paraId="0DEAA553" w14:textId="77777777" w:rsidR="008F24D6" w:rsidRDefault="008A4F5C">
      <w:pPr>
        <w:spacing w:before="120" w:after="0" w:line="240" w:lineRule="auto"/>
        <w:jc w:val="both"/>
        <w:rPr>
          <w:rFonts w:ascii="Arial" w:hAnsi="Arial" w:cs="Arial"/>
        </w:rPr>
      </w:pPr>
      <w:r w:rsidRPr="007E0B14">
        <w:rPr>
          <w:rFonts w:ascii="Arial" w:hAnsi="Arial" w:cs="Arial"/>
        </w:rPr>
        <w:t xml:space="preserve">Las direcciones electrónicas de los servicios de acceso privado y público serán facilitadas por el OS.   </w:t>
      </w:r>
    </w:p>
    <w:p w14:paraId="7DD51CDE" w14:textId="25352D13" w:rsidR="008F24D6" w:rsidRDefault="008F24D6" w:rsidP="001271FD">
      <w:pPr>
        <w:pStyle w:val="Heading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 xml:space="preserve"> Sistema de seguridad de</w:t>
      </w:r>
      <w:r w:rsidR="00F403D1" w:rsidRPr="00D26244">
        <w:rPr>
          <w:rFonts w:ascii="Arial" w:hAnsi="Arial" w:cs="Arial"/>
          <w:color w:val="auto"/>
          <w:sz w:val="22"/>
          <w:szCs w:val="22"/>
        </w:rPr>
        <w:t xml:space="preserve"> los servicios de acceso privado a los SIOS</w:t>
      </w:r>
      <w:r w:rsidR="003F7348">
        <w:rPr>
          <w:rFonts w:ascii="Arial" w:hAnsi="Arial" w:cs="Arial"/>
          <w:color w:val="auto"/>
          <w:sz w:val="22"/>
          <w:szCs w:val="22"/>
        </w:rPr>
        <w:t>.</w:t>
      </w:r>
    </w:p>
    <w:p w14:paraId="73C167EE" w14:textId="77777777" w:rsidR="008A4F5C" w:rsidRPr="007E0B14" w:rsidRDefault="008A4F5C" w:rsidP="000801A8">
      <w:pPr>
        <w:spacing w:before="120" w:after="0" w:line="240" w:lineRule="auto"/>
        <w:jc w:val="both"/>
        <w:rPr>
          <w:rFonts w:ascii="Arial" w:hAnsi="Arial" w:cs="Arial"/>
        </w:rPr>
      </w:pPr>
      <w:r w:rsidRPr="007E0B14">
        <w:rPr>
          <w:rFonts w:ascii="Arial" w:hAnsi="Arial" w:cs="Arial"/>
        </w:rPr>
        <w:t>El sistema de seguridad de</w:t>
      </w:r>
      <w:r w:rsidR="00F403D1">
        <w:rPr>
          <w:rFonts w:ascii="Arial" w:hAnsi="Arial" w:cs="Arial"/>
        </w:rPr>
        <w:t xml:space="preserve"> </w:t>
      </w:r>
      <w:r w:rsidRPr="007E0B14">
        <w:rPr>
          <w:rFonts w:ascii="Arial" w:hAnsi="Arial" w:cs="Arial"/>
        </w:rPr>
        <w:t>l</w:t>
      </w:r>
      <w:r w:rsidR="00F403D1">
        <w:rPr>
          <w:rFonts w:ascii="Arial" w:hAnsi="Arial" w:cs="Arial"/>
        </w:rPr>
        <w:t>os</w:t>
      </w:r>
      <w:r w:rsidRPr="007E0B14">
        <w:rPr>
          <w:rFonts w:ascii="Arial" w:hAnsi="Arial" w:cs="Arial"/>
        </w:rPr>
        <w:t xml:space="preserve"> servicio</w:t>
      </w:r>
      <w:r w:rsidR="00F403D1">
        <w:rPr>
          <w:rFonts w:ascii="Arial" w:hAnsi="Arial" w:cs="Arial"/>
        </w:rPr>
        <w:t>s</w:t>
      </w:r>
      <w:r w:rsidRPr="007E0B14">
        <w:rPr>
          <w:rFonts w:ascii="Arial" w:hAnsi="Arial" w:cs="Arial"/>
        </w:rPr>
        <w:t xml:space="preserve"> de acceso privado </w:t>
      </w:r>
      <w:r w:rsidR="00F403D1">
        <w:rPr>
          <w:rFonts w:ascii="Arial" w:hAnsi="Arial" w:cs="Arial"/>
        </w:rPr>
        <w:t xml:space="preserve">a los SIOS </w:t>
      </w:r>
      <w:r w:rsidRPr="007E0B14">
        <w:rPr>
          <w:rFonts w:ascii="Arial" w:hAnsi="Arial" w:cs="Arial"/>
        </w:rPr>
        <w:t xml:space="preserve">se basa en la utilización de los siguientes elementos: </w:t>
      </w:r>
    </w:p>
    <w:p w14:paraId="5DBD1C41" w14:textId="77777777" w:rsidR="008A4F5C" w:rsidRPr="007E0B14" w:rsidRDefault="008A4F5C" w:rsidP="007E70FC">
      <w:pPr>
        <w:spacing w:before="120" w:after="0" w:line="240" w:lineRule="auto"/>
        <w:ind w:left="284"/>
        <w:jc w:val="both"/>
        <w:rPr>
          <w:rFonts w:ascii="Arial" w:hAnsi="Arial" w:cs="Arial"/>
        </w:rPr>
      </w:pPr>
      <w:r w:rsidRPr="007E0B14">
        <w:rPr>
          <w:rFonts w:ascii="Arial" w:hAnsi="Arial" w:cs="Arial"/>
        </w:rPr>
        <w:t xml:space="preserve">a) Canal de comunicación cifrado para asegurar la privacidad de la información intercambiada. </w:t>
      </w:r>
    </w:p>
    <w:p w14:paraId="3AF1E120" w14:textId="77777777" w:rsidR="008A4F5C" w:rsidRPr="007E0B14" w:rsidRDefault="008A4F5C">
      <w:pPr>
        <w:spacing w:before="120" w:after="0" w:line="240" w:lineRule="auto"/>
        <w:ind w:left="284"/>
        <w:jc w:val="both"/>
        <w:rPr>
          <w:rFonts w:ascii="Arial" w:hAnsi="Arial" w:cs="Arial"/>
        </w:rPr>
      </w:pPr>
      <w:r w:rsidRPr="007E0B14">
        <w:rPr>
          <w:rFonts w:ascii="Arial" w:hAnsi="Arial" w:cs="Arial"/>
        </w:rPr>
        <w:t xml:space="preserve">b) Uso de certificados digitales para la autenticación al realizar las conexiones con el SIOS, la firma de los documentos electrónicos que constituyen los intercambios de información, y garantizar el no repudio de dichos documentos. </w:t>
      </w:r>
    </w:p>
    <w:p w14:paraId="6C565799" w14:textId="040EF09F" w:rsidR="00F403D1" w:rsidRDefault="00F403D1" w:rsidP="001271FD">
      <w:pPr>
        <w:pStyle w:val="Heading1"/>
        <w:numPr>
          <w:ilvl w:val="2"/>
          <w:numId w:val="10"/>
        </w:numPr>
        <w:spacing w:before="120" w:line="240" w:lineRule="auto"/>
        <w:ind w:left="284" w:hanging="142"/>
        <w:jc w:val="both"/>
        <w:rPr>
          <w:rFonts w:ascii="Arial" w:hAnsi="Arial" w:cs="Arial"/>
        </w:rPr>
      </w:pPr>
      <w:r w:rsidRPr="00D26244">
        <w:rPr>
          <w:rFonts w:ascii="Arial" w:hAnsi="Arial" w:cs="Arial"/>
          <w:color w:val="auto"/>
          <w:sz w:val="22"/>
          <w:szCs w:val="22"/>
        </w:rPr>
        <w:t>Certificados digitales</w:t>
      </w:r>
      <w:r w:rsidR="003F7348">
        <w:rPr>
          <w:rFonts w:ascii="Arial" w:hAnsi="Arial" w:cs="Arial"/>
          <w:color w:val="auto"/>
          <w:sz w:val="22"/>
          <w:szCs w:val="22"/>
        </w:rPr>
        <w:t>.</w:t>
      </w:r>
    </w:p>
    <w:p w14:paraId="476B73A8" w14:textId="488ECB65" w:rsidR="008A4F5C" w:rsidRPr="007E0B14" w:rsidRDefault="008A4F5C" w:rsidP="000801A8">
      <w:pPr>
        <w:spacing w:before="120" w:after="0" w:line="240" w:lineRule="auto"/>
        <w:jc w:val="both"/>
        <w:rPr>
          <w:rFonts w:ascii="Arial" w:hAnsi="Arial" w:cs="Arial"/>
        </w:rPr>
      </w:pPr>
      <w:r w:rsidRPr="007E0B14">
        <w:rPr>
          <w:rFonts w:ascii="Arial" w:hAnsi="Arial" w:cs="Arial"/>
        </w:rPr>
        <w:t xml:space="preserve">Los certificados del apartado b) anterior se emitirán almacenados en un fichero en alguno de los formatos estándar del mercado. El fichero estará protegido por una contraseña para evitar su utilización indebida. Los </w:t>
      </w:r>
      <w:r w:rsidR="00D72DAC">
        <w:rPr>
          <w:rFonts w:ascii="Arial" w:hAnsi="Arial" w:cs="Arial"/>
        </w:rPr>
        <w:t>P</w:t>
      </w:r>
      <w:r w:rsidR="00D72DAC" w:rsidRPr="007E0B14">
        <w:rPr>
          <w:rFonts w:ascii="Arial" w:hAnsi="Arial" w:cs="Arial"/>
        </w:rPr>
        <w:t>M</w:t>
      </w:r>
      <w:ins w:id="25" w:author="Madrid García, Rubén" w:date="2021-03-25T20:12:00Z">
        <w:r w:rsidR="00CD4057">
          <w:rPr>
            <w:rFonts w:ascii="Arial" w:hAnsi="Arial" w:cs="Arial"/>
          </w:rPr>
          <w:t>, los GRD</w:t>
        </w:r>
      </w:ins>
      <w:r w:rsidR="00D72DAC" w:rsidRPr="007E0B14">
        <w:rPr>
          <w:rFonts w:ascii="Arial" w:hAnsi="Arial" w:cs="Arial"/>
        </w:rPr>
        <w:t xml:space="preserve"> </w:t>
      </w:r>
      <w:r w:rsidRPr="007E0B14">
        <w:rPr>
          <w:rFonts w:ascii="Arial" w:hAnsi="Arial" w:cs="Arial"/>
        </w:rPr>
        <w:t xml:space="preserve">y otros sujetos y entidades de mercado </w:t>
      </w:r>
      <w:r w:rsidR="00DA6757">
        <w:rPr>
          <w:rFonts w:ascii="Arial" w:hAnsi="Arial" w:cs="Arial"/>
        </w:rPr>
        <w:t xml:space="preserve">mayorista de electricidad </w:t>
      </w:r>
      <w:r w:rsidRPr="007E0B14">
        <w:rPr>
          <w:rFonts w:ascii="Arial" w:hAnsi="Arial" w:cs="Arial"/>
        </w:rPr>
        <w:t xml:space="preserve">podrán solicitar uno o varios certificados digitales. </w:t>
      </w:r>
    </w:p>
    <w:p w14:paraId="0040BD3E" w14:textId="77777777" w:rsidR="008A4F5C" w:rsidRPr="007E0B14" w:rsidRDefault="008A4F5C" w:rsidP="007E70FC">
      <w:pPr>
        <w:spacing w:before="120" w:after="0" w:line="240" w:lineRule="auto"/>
        <w:jc w:val="both"/>
        <w:rPr>
          <w:rFonts w:ascii="Arial" w:hAnsi="Arial" w:cs="Arial"/>
        </w:rPr>
      </w:pPr>
      <w:r w:rsidRPr="007E0B14">
        <w:rPr>
          <w:rFonts w:ascii="Arial" w:hAnsi="Arial" w:cs="Arial"/>
        </w:rPr>
        <w:t>Será responsabilidad del titular de cada certificado la guarda y custodia del mismo.</w:t>
      </w:r>
      <w:r w:rsidR="006D4CC6" w:rsidRPr="007E0B14">
        <w:rPr>
          <w:rFonts w:ascii="Arial" w:hAnsi="Arial" w:cs="Arial"/>
        </w:rPr>
        <w:t xml:space="preserve"> </w:t>
      </w:r>
      <w:r w:rsidRPr="007E0B14">
        <w:rPr>
          <w:rFonts w:ascii="Arial" w:hAnsi="Arial" w:cs="Arial"/>
        </w:rPr>
        <w:t xml:space="preserve">Asimismo, en caso de robo o extravío deberá comunicar este hecho lo antes posible al OS, para que este proceda a dar de baja, a la mayor brevedad posible, el certificado. </w:t>
      </w:r>
    </w:p>
    <w:p w14:paraId="4EA89265" w14:textId="77777777" w:rsidR="008A4F5C" w:rsidRPr="007E0B14" w:rsidRDefault="008A4F5C">
      <w:pPr>
        <w:spacing w:before="120" w:after="0" w:line="240" w:lineRule="auto"/>
        <w:jc w:val="both"/>
        <w:rPr>
          <w:rFonts w:ascii="Arial" w:hAnsi="Arial" w:cs="Arial"/>
        </w:rPr>
      </w:pPr>
      <w:r w:rsidRPr="007E0B14">
        <w:rPr>
          <w:rFonts w:ascii="Arial" w:hAnsi="Arial" w:cs="Arial"/>
        </w:rPr>
        <w:t xml:space="preserve">Los certificados digitales serán emitidos por el OS actuando como Autoridad Certificadora. Los usuarios reconocen al OS como Autoridad Certificadora de confianza por el mero hecho de la utilización del certificado digital. </w:t>
      </w:r>
    </w:p>
    <w:p w14:paraId="3405003D" w14:textId="77777777" w:rsidR="008A4F5C" w:rsidRPr="007E0B14" w:rsidRDefault="008A4F5C">
      <w:pPr>
        <w:spacing w:before="120" w:after="0" w:line="240" w:lineRule="auto"/>
        <w:jc w:val="both"/>
        <w:rPr>
          <w:rFonts w:ascii="Arial" w:hAnsi="Arial" w:cs="Arial"/>
        </w:rPr>
      </w:pPr>
      <w:r w:rsidRPr="007E0B14">
        <w:rPr>
          <w:rFonts w:ascii="Arial" w:hAnsi="Arial" w:cs="Arial"/>
        </w:rPr>
        <w:t xml:space="preserve">Los certificados digitales se emitirán con fecha de caducidad. Será responsabilidad del usuario del certificado controlar dicha fecha de caducidad y solicitar, en su caso, la renovación del certificado con una antelación no inferior a 5 días laborables respecto a la fecha de caducidad. </w:t>
      </w:r>
    </w:p>
    <w:p w14:paraId="3EE6FA54" w14:textId="71E8E41F" w:rsidR="008A4F5C" w:rsidRPr="007E0B14" w:rsidRDefault="008A4F5C">
      <w:pPr>
        <w:spacing w:before="120" w:after="0" w:line="240" w:lineRule="auto"/>
        <w:jc w:val="both"/>
        <w:rPr>
          <w:rFonts w:ascii="Arial" w:hAnsi="Arial" w:cs="Arial"/>
        </w:rPr>
      </w:pPr>
      <w:r w:rsidRPr="007E0B14">
        <w:rPr>
          <w:rFonts w:ascii="Arial" w:hAnsi="Arial" w:cs="Arial"/>
        </w:rPr>
        <w:t xml:space="preserve">Asimismo, será responsabilidad del </w:t>
      </w:r>
      <w:r w:rsidR="00677872">
        <w:rPr>
          <w:rFonts w:ascii="Arial" w:hAnsi="Arial" w:cs="Arial"/>
        </w:rPr>
        <w:t>P</w:t>
      </w:r>
      <w:r w:rsidR="00677872" w:rsidRPr="007E0B14">
        <w:rPr>
          <w:rFonts w:ascii="Arial" w:hAnsi="Arial" w:cs="Arial"/>
        </w:rPr>
        <w:t>M</w:t>
      </w:r>
      <w:ins w:id="26" w:author="Madrid García, Rubén" w:date="2021-03-25T20:13:00Z">
        <w:r w:rsidR="00B40BFE">
          <w:rPr>
            <w:rFonts w:ascii="Arial" w:hAnsi="Arial" w:cs="Arial"/>
          </w:rPr>
          <w:t>, GRD</w:t>
        </w:r>
      </w:ins>
      <w:r w:rsidR="00677872" w:rsidRPr="007E0B14">
        <w:rPr>
          <w:rFonts w:ascii="Arial" w:hAnsi="Arial" w:cs="Arial"/>
        </w:rPr>
        <w:t xml:space="preserve"> </w:t>
      </w:r>
      <w:r w:rsidRPr="007E0B14">
        <w:rPr>
          <w:rFonts w:ascii="Arial" w:hAnsi="Arial" w:cs="Arial"/>
        </w:rPr>
        <w:t xml:space="preserve">o entidad de mercado solicitar la anulación de los certificados cuando lo consideren conveniente (por ejemplo, cese de actividad de usuarios responsables de los certificados). </w:t>
      </w:r>
    </w:p>
    <w:p w14:paraId="3E1E3E02" w14:textId="66321725" w:rsidR="00CB2B1C" w:rsidRPr="007E0B14" w:rsidRDefault="00CB2B1C" w:rsidP="001271FD">
      <w:pPr>
        <w:pStyle w:val="Heading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 xml:space="preserve">Formatos de intercambio de información. </w:t>
      </w:r>
    </w:p>
    <w:p w14:paraId="293DB63C" w14:textId="08540382" w:rsidR="003F5438" w:rsidRPr="007E0B14" w:rsidRDefault="00CB2B1C" w:rsidP="000801A8">
      <w:pPr>
        <w:spacing w:before="120" w:after="0" w:line="240" w:lineRule="auto"/>
        <w:jc w:val="both"/>
        <w:rPr>
          <w:rFonts w:ascii="Arial" w:hAnsi="Arial" w:cs="Arial"/>
        </w:rPr>
      </w:pPr>
      <w:r w:rsidRPr="007E0B14">
        <w:rPr>
          <w:rFonts w:ascii="Arial" w:hAnsi="Arial" w:cs="Arial"/>
        </w:rPr>
        <w:t xml:space="preserve">Los documentos electrónicos intercambiados con los </w:t>
      </w:r>
      <w:r w:rsidR="00677872">
        <w:rPr>
          <w:rFonts w:ascii="Arial" w:hAnsi="Arial" w:cs="Arial"/>
        </w:rPr>
        <w:t>PM</w:t>
      </w:r>
      <w:ins w:id="27" w:author="Madrid García, Rubén" w:date="2021-03-25T20:13:00Z">
        <w:r w:rsidR="00FA4C5C">
          <w:rPr>
            <w:rFonts w:ascii="Arial" w:hAnsi="Arial" w:cs="Arial"/>
          </w:rPr>
          <w:t>, GRD</w:t>
        </w:r>
      </w:ins>
      <w:r w:rsidR="00677872" w:rsidRPr="007E0B14">
        <w:rPr>
          <w:rFonts w:ascii="Arial" w:hAnsi="Arial" w:cs="Arial"/>
        </w:rPr>
        <w:t xml:space="preserve"> </w:t>
      </w:r>
      <w:r w:rsidRPr="007E0B14">
        <w:rPr>
          <w:rFonts w:ascii="Arial" w:hAnsi="Arial" w:cs="Arial"/>
        </w:rPr>
        <w:t>y otros sujetos y entidades del mercado eléctrico, y su contenido, formato y plazos de publicación o recepción por el OS, se describen en un único documento denominado «Intercambio de Información con el Operador del Sistema», organizado en una serie de volúmenes</w:t>
      </w:r>
      <w:r w:rsidR="003F5438">
        <w:rPr>
          <w:rFonts w:ascii="Arial" w:hAnsi="Arial" w:cs="Arial"/>
        </w:rPr>
        <w:t xml:space="preserve">. </w:t>
      </w:r>
      <w:r w:rsidR="003F5438" w:rsidRPr="007E0B14">
        <w:rPr>
          <w:rFonts w:ascii="Arial" w:hAnsi="Arial" w:cs="Arial"/>
        </w:rPr>
        <w:t xml:space="preserve">Estos volúmenes y sus modificaciones serán publicados, con la antelación suficiente antes de su entrada en vigor, en la web dispuesta para este fin por el OS. </w:t>
      </w:r>
    </w:p>
    <w:p w14:paraId="3F84D7AA" w14:textId="77777777" w:rsidR="003F5438" w:rsidRDefault="00CB2B1C" w:rsidP="007E70FC">
      <w:pPr>
        <w:spacing w:before="120" w:after="0" w:line="240" w:lineRule="auto"/>
        <w:jc w:val="both"/>
        <w:rPr>
          <w:rFonts w:ascii="Arial" w:hAnsi="Arial" w:cs="Arial"/>
        </w:rPr>
      </w:pPr>
      <w:r w:rsidRPr="007E0B14">
        <w:rPr>
          <w:rFonts w:ascii="Arial" w:hAnsi="Arial" w:cs="Arial"/>
        </w:rPr>
        <w:t xml:space="preserve">Los documentos intercambiados con el Operador del Mercado, y su contenido, formato y plazos de publicación o recepción por el OS, se describen en el documento denominado «Modelo de Ficheros para el Intercambio de Información entre el OS y el OM» </w:t>
      </w:r>
      <w:r w:rsidR="003F5438">
        <w:rPr>
          <w:rFonts w:ascii="Arial" w:hAnsi="Arial" w:cs="Arial"/>
        </w:rPr>
        <w:t>acordado</w:t>
      </w:r>
      <w:r w:rsidRPr="007E0B14">
        <w:rPr>
          <w:rFonts w:ascii="Arial" w:hAnsi="Arial" w:cs="Arial"/>
        </w:rPr>
        <w:t xml:space="preserve"> conjuntamente por el OS y el OM.</w:t>
      </w:r>
      <w:r w:rsidR="003F5438" w:rsidRPr="003F5438">
        <w:rPr>
          <w:rFonts w:ascii="Arial" w:hAnsi="Arial" w:cs="Arial"/>
        </w:rPr>
        <w:t xml:space="preserve"> </w:t>
      </w:r>
    </w:p>
    <w:p w14:paraId="6652739D" w14:textId="77777777" w:rsidR="008F24D6" w:rsidRDefault="008F24D6">
      <w:pPr>
        <w:spacing w:before="120" w:after="0" w:line="240" w:lineRule="auto"/>
        <w:jc w:val="both"/>
        <w:rPr>
          <w:rFonts w:ascii="Arial" w:hAnsi="Arial" w:cs="Arial"/>
          <w:b/>
        </w:rPr>
        <w:pPrChange w:id="28" w:author="Red Eléctrica" w:date="2021-01-29T20:43:00Z">
          <w:pPr>
            <w:spacing w:before="120" w:after="0" w:line="240" w:lineRule="auto"/>
          </w:pPr>
        </w:pPrChange>
      </w:pPr>
      <w:r>
        <w:rPr>
          <w:rFonts w:ascii="Arial" w:hAnsi="Arial" w:cs="Arial"/>
          <w:b/>
        </w:rPr>
        <w:br w:type="page"/>
      </w:r>
    </w:p>
    <w:p w14:paraId="4040ABB3" w14:textId="68A5661A" w:rsidR="0092249A" w:rsidRPr="0092249A" w:rsidRDefault="00CA5647" w:rsidP="00A61A94">
      <w:pPr>
        <w:spacing w:before="120" w:after="0" w:line="240" w:lineRule="auto"/>
        <w:jc w:val="center"/>
        <w:rPr>
          <w:rFonts w:ascii="Arial" w:hAnsi="Arial" w:cs="Arial"/>
        </w:rPr>
      </w:pPr>
      <w:r w:rsidRPr="0092249A">
        <w:rPr>
          <w:rFonts w:ascii="Arial" w:hAnsi="Arial" w:cs="Arial"/>
        </w:rPr>
        <w:t>ANEXO I</w:t>
      </w:r>
      <w:r w:rsidR="009A432A" w:rsidRPr="0092249A">
        <w:rPr>
          <w:rFonts w:ascii="Arial" w:hAnsi="Arial" w:cs="Arial"/>
        </w:rPr>
        <w:t>:</w:t>
      </w:r>
    </w:p>
    <w:p w14:paraId="1ED7BB58" w14:textId="77777777" w:rsidR="0092249A" w:rsidRDefault="0092249A" w:rsidP="007E70FC">
      <w:pPr>
        <w:spacing w:before="120" w:after="0" w:line="240" w:lineRule="auto"/>
        <w:jc w:val="center"/>
        <w:rPr>
          <w:rFonts w:ascii="Arial" w:hAnsi="Arial" w:cs="Arial"/>
          <w:b/>
        </w:rPr>
      </w:pPr>
    </w:p>
    <w:p w14:paraId="042A4C98" w14:textId="33CFA6D9" w:rsidR="007242C2" w:rsidRDefault="009A432A" w:rsidP="00543A05">
      <w:pPr>
        <w:spacing w:before="120" w:after="0" w:line="240" w:lineRule="auto"/>
        <w:jc w:val="center"/>
        <w:rPr>
          <w:rFonts w:ascii="Arial" w:hAnsi="Arial" w:cs="Arial"/>
          <w:b/>
        </w:rPr>
      </w:pPr>
      <w:r>
        <w:rPr>
          <w:rFonts w:ascii="Arial" w:hAnsi="Arial" w:cs="Arial"/>
          <w:b/>
        </w:rPr>
        <w:t>Intercambios de información del proceso de programación</w:t>
      </w:r>
    </w:p>
    <w:p w14:paraId="6D44EA2C" w14:textId="291E66FF" w:rsidR="007E22CF" w:rsidRPr="009A432A" w:rsidDel="00013206" w:rsidRDefault="007E22CF" w:rsidP="000801A8">
      <w:pPr>
        <w:spacing w:before="240" w:after="0" w:line="240" w:lineRule="auto"/>
        <w:jc w:val="both"/>
        <w:rPr>
          <w:del w:id="29" w:author="Red Eléctrica" w:date="2021-01-29T21:00:00Z"/>
          <w:rFonts w:ascii="Arial" w:hAnsi="Arial" w:cs="Arial"/>
        </w:rPr>
      </w:pPr>
      <w:del w:id="30" w:author="Red Eléctrica" w:date="2021-01-29T21:00:00Z">
        <w:r w:rsidRPr="009A432A" w:rsidDel="00013206">
          <w:rPr>
            <w:rFonts w:ascii="Arial" w:hAnsi="Arial" w:cs="Arial"/>
          </w:rPr>
          <w:delText>Salvo indicación expresa en contra, el periodo de programación de las siguientes publicaciones es el periodo horario.</w:delText>
        </w:r>
      </w:del>
    </w:p>
    <w:p w14:paraId="07D88656" w14:textId="09F9167F" w:rsidR="00CA5647" w:rsidRPr="00FB473C" w:rsidRDefault="00CA5647" w:rsidP="00CE0011">
      <w:pPr>
        <w:pStyle w:val="Heading1"/>
        <w:numPr>
          <w:ilvl w:val="0"/>
          <w:numId w:val="30"/>
        </w:numPr>
        <w:spacing w:line="240" w:lineRule="auto"/>
        <w:jc w:val="both"/>
        <w:rPr>
          <w:rFonts w:ascii="Arial" w:hAnsi="Arial" w:cs="Arial"/>
          <w:color w:val="auto"/>
          <w:sz w:val="22"/>
          <w:szCs w:val="22"/>
        </w:rPr>
      </w:pPr>
      <w:r w:rsidRPr="00FB473C">
        <w:rPr>
          <w:rFonts w:ascii="Arial" w:hAnsi="Arial" w:cs="Arial"/>
          <w:color w:val="auto"/>
          <w:sz w:val="22"/>
          <w:szCs w:val="22"/>
        </w:rPr>
        <w:t xml:space="preserve">Información </w:t>
      </w:r>
      <w:r w:rsidR="007E22CF" w:rsidRPr="00FB473C">
        <w:rPr>
          <w:rFonts w:ascii="Arial" w:hAnsi="Arial" w:cs="Arial"/>
          <w:color w:val="auto"/>
          <w:sz w:val="22"/>
          <w:szCs w:val="22"/>
        </w:rPr>
        <w:t xml:space="preserve">de carácter público </w:t>
      </w:r>
      <w:r w:rsidRPr="00FB473C">
        <w:rPr>
          <w:rFonts w:ascii="Arial" w:hAnsi="Arial" w:cs="Arial"/>
          <w:color w:val="auto"/>
          <w:sz w:val="22"/>
          <w:szCs w:val="22"/>
        </w:rPr>
        <w:t xml:space="preserve">comunicada por el OS. </w:t>
      </w:r>
    </w:p>
    <w:p w14:paraId="18A63789" w14:textId="400095EF" w:rsidR="00914FBD"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Previsión de demanda</w:t>
      </w:r>
      <w:r w:rsidR="00B74E71" w:rsidRPr="00FB473C">
        <w:rPr>
          <w:rFonts w:ascii="Arial" w:hAnsi="Arial" w:cs="Arial"/>
          <w:color w:val="auto"/>
          <w:sz w:val="22"/>
          <w:szCs w:val="22"/>
        </w:rPr>
        <w:t xml:space="preserve"> </w:t>
      </w:r>
    </w:p>
    <w:p w14:paraId="3BAD2F47" w14:textId="77777777" w:rsidR="00CA5647" w:rsidRPr="00183768" w:rsidRDefault="00CA5647" w:rsidP="000801A8">
      <w:pPr>
        <w:spacing w:before="120" w:after="240" w:line="240" w:lineRule="auto"/>
        <w:jc w:val="both"/>
        <w:rPr>
          <w:rFonts w:ascii="Arial" w:hAnsi="Arial" w:cs="Arial"/>
        </w:rPr>
      </w:pPr>
      <w:r w:rsidRPr="00CA5647">
        <w:rPr>
          <w:rFonts w:ascii="Arial" w:hAnsi="Arial" w:cs="Arial"/>
        </w:rPr>
        <w:t>El OS facilitará la siguiente información relativa a la previsión</w:t>
      </w:r>
      <w:r>
        <w:rPr>
          <w:rFonts w:ascii="Arial" w:hAnsi="Arial" w:cs="Arial"/>
        </w:rPr>
        <w:t xml:space="preserve"> </w:t>
      </w:r>
      <w:r w:rsidRPr="00CA5647">
        <w:rPr>
          <w:rFonts w:ascii="Arial" w:hAnsi="Arial" w:cs="Arial"/>
        </w:rPr>
        <w:t xml:space="preserve">de </w:t>
      </w:r>
      <w:r w:rsidRPr="00183768">
        <w:rPr>
          <w:rFonts w:ascii="Arial" w:hAnsi="Arial" w:cs="Arial"/>
        </w:rPr>
        <w:t>demanda (incluido el consumo asociado a autoconsumo) del sistema peninsular español</w:t>
      </w:r>
      <w:r w:rsidR="00914FBD" w:rsidRPr="00183768">
        <w:rPr>
          <w:rFonts w:ascii="Arial" w:hAnsi="Arial" w:cs="Arial"/>
        </w:rPr>
        <w:t xml:space="preserve"> con la siguiente periodicidad:</w:t>
      </w:r>
    </w:p>
    <w:tbl>
      <w:tblPr>
        <w:tblStyle w:val="TableGrid"/>
        <w:tblW w:w="0" w:type="auto"/>
        <w:tblLook w:val="04A0" w:firstRow="1" w:lastRow="0" w:firstColumn="1" w:lastColumn="0" w:noHBand="0" w:noVBand="1"/>
      </w:tblPr>
      <w:tblGrid>
        <w:gridCol w:w="4106"/>
        <w:gridCol w:w="4388"/>
      </w:tblGrid>
      <w:tr w:rsidR="009A432A" w14:paraId="7082B3D0" w14:textId="77777777" w:rsidTr="0014447D">
        <w:tc>
          <w:tcPr>
            <w:tcW w:w="4106" w:type="dxa"/>
          </w:tcPr>
          <w:p w14:paraId="7DFB8C95" w14:textId="7288DA3C" w:rsidR="009A432A" w:rsidRPr="00914FBD" w:rsidRDefault="00914FBD" w:rsidP="007E70FC">
            <w:pPr>
              <w:spacing w:before="120" w:after="60"/>
              <w:ind w:left="22"/>
              <w:jc w:val="both"/>
              <w:rPr>
                <w:rFonts w:ascii="Arial" w:hAnsi="Arial" w:cs="Arial"/>
                <w:sz w:val="20"/>
              </w:rPr>
            </w:pPr>
            <w:r>
              <w:rPr>
                <w:rFonts w:ascii="Arial" w:hAnsi="Arial" w:cs="Arial"/>
                <w:sz w:val="20"/>
              </w:rPr>
              <w:t>Anualmente: Antes de</w:t>
            </w:r>
            <w:r w:rsidR="001B2BC4">
              <w:rPr>
                <w:rFonts w:ascii="Arial" w:hAnsi="Arial" w:cs="Arial"/>
                <w:sz w:val="20"/>
              </w:rPr>
              <w:t>l</w:t>
            </w:r>
            <w:r>
              <w:rPr>
                <w:rFonts w:ascii="Arial" w:hAnsi="Arial" w:cs="Arial"/>
                <w:sz w:val="20"/>
              </w:rPr>
              <w:t xml:space="preserve"> </w:t>
            </w:r>
            <w:r w:rsidR="001B2BC4">
              <w:rPr>
                <w:rFonts w:ascii="Arial" w:hAnsi="Arial" w:cs="Arial"/>
                <w:sz w:val="20"/>
              </w:rPr>
              <w:t xml:space="preserve">día quince </w:t>
            </w:r>
            <w:r w:rsidR="009A432A" w:rsidRPr="00914FBD">
              <w:rPr>
                <w:rFonts w:ascii="Arial" w:hAnsi="Arial" w:cs="Arial"/>
                <w:sz w:val="20"/>
              </w:rPr>
              <w:t>del mes de diciembre</w:t>
            </w:r>
          </w:p>
        </w:tc>
        <w:tc>
          <w:tcPr>
            <w:tcW w:w="4388" w:type="dxa"/>
          </w:tcPr>
          <w:p w14:paraId="364D2F82" w14:textId="4A39A940" w:rsidR="009A432A" w:rsidRPr="0014447D" w:rsidRDefault="009A432A" w:rsidP="004010F7">
            <w:pPr>
              <w:pStyle w:val="ListParagraph"/>
              <w:numPr>
                <w:ilvl w:val="0"/>
                <w:numId w:val="4"/>
              </w:numPr>
              <w:spacing w:before="120" w:after="60"/>
              <w:ind w:left="170" w:hanging="170"/>
              <w:contextualSpacing w:val="0"/>
              <w:jc w:val="both"/>
              <w:rPr>
                <w:rFonts w:ascii="Arial" w:hAnsi="Arial" w:cs="Arial"/>
                <w:sz w:val="20"/>
              </w:rPr>
            </w:pPr>
            <w:r w:rsidRPr="0014447D">
              <w:rPr>
                <w:rFonts w:ascii="Arial" w:hAnsi="Arial" w:cs="Arial"/>
                <w:sz w:val="20"/>
              </w:rPr>
              <w:t>Previsiones</w:t>
            </w:r>
            <w:r w:rsidR="00B87350">
              <w:rPr>
                <w:rFonts w:ascii="Arial" w:hAnsi="Arial" w:cs="Arial"/>
                <w:sz w:val="20"/>
              </w:rPr>
              <w:t xml:space="preserve"> </w:t>
            </w:r>
            <w:r w:rsidR="00CD4B40">
              <w:rPr>
                <w:rFonts w:ascii="Arial" w:hAnsi="Arial" w:cs="Arial"/>
                <w:sz w:val="20"/>
              </w:rPr>
              <w:t xml:space="preserve">semanales </w:t>
            </w:r>
            <w:r w:rsidRPr="0014447D">
              <w:rPr>
                <w:rFonts w:ascii="Arial" w:hAnsi="Arial" w:cs="Arial"/>
                <w:sz w:val="20"/>
              </w:rPr>
              <w:t>del</w:t>
            </w:r>
            <w:r w:rsidR="00150EB1">
              <w:rPr>
                <w:rFonts w:ascii="Arial" w:hAnsi="Arial" w:cs="Arial"/>
                <w:sz w:val="20"/>
              </w:rPr>
              <w:t xml:space="preserve"> </w:t>
            </w:r>
            <w:r w:rsidRPr="0014447D">
              <w:rPr>
                <w:rFonts w:ascii="Arial" w:hAnsi="Arial" w:cs="Arial"/>
                <w:sz w:val="20"/>
              </w:rPr>
              <w:t>año</w:t>
            </w:r>
            <w:r w:rsidR="00150EB1">
              <w:rPr>
                <w:rFonts w:ascii="Arial" w:hAnsi="Arial" w:cs="Arial"/>
                <w:sz w:val="20"/>
              </w:rPr>
              <w:t xml:space="preserve"> </w:t>
            </w:r>
            <w:r w:rsidRPr="0014447D">
              <w:rPr>
                <w:rFonts w:ascii="Arial" w:hAnsi="Arial" w:cs="Arial"/>
                <w:sz w:val="20"/>
              </w:rPr>
              <w:t>siguiente,</w:t>
            </w:r>
            <w:r w:rsidR="00150EB1">
              <w:rPr>
                <w:rFonts w:ascii="Arial" w:hAnsi="Arial" w:cs="Arial"/>
                <w:sz w:val="20"/>
              </w:rPr>
              <w:t xml:space="preserve"> </w:t>
            </w:r>
            <w:r w:rsidRPr="0014447D">
              <w:rPr>
                <w:rFonts w:ascii="Arial" w:hAnsi="Arial" w:cs="Arial"/>
                <w:sz w:val="20"/>
              </w:rPr>
              <w:t>indicando</w:t>
            </w:r>
            <w:r w:rsidR="00150EB1">
              <w:rPr>
                <w:rFonts w:ascii="Arial" w:hAnsi="Arial" w:cs="Arial"/>
                <w:sz w:val="20"/>
              </w:rPr>
              <w:t xml:space="preserve"> </w:t>
            </w:r>
            <w:r w:rsidRPr="0014447D">
              <w:rPr>
                <w:rFonts w:ascii="Arial" w:hAnsi="Arial" w:cs="Arial"/>
                <w:sz w:val="20"/>
              </w:rPr>
              <w:t xml:space="preserve">valor máximo y mínimo semanal. </w:t>
            </w:r>
          </w:p>
          <w:p w14:paraId="4A245FF9" w14:textId="12AD6EA7" w:rsidR="009A432A" w:rsidRPr="0014447D" w:rsidRDefault="009A432A" w:rsidP="004010F7">
            <w:pPr>
              <w:pStyle w:val="ListParagraph"/>
              <w:numPr>
                <w:ilvl w:val="0"/>
                <w:numId w:val="4"/>
              </w:numPr>
              <w:spacing w:before="120" w:after="60"/>
              <w:ind w:left="170" w:hanging="170"/>
              <w:contextualSpacing w:val="0"/>
              <w:jc w:val="both"/>
              <w:rPr>
                <w:rFonts w:ascii="Arial" w:hAnsi="Arial" w:cs="Arial"/>
                <w:sz w:val="20"/>
              </w:rPr>
            </w:pPr>
            <w:r w:rsidRPr="0014447D">
              <w:rPr>
                <w:rFonts w:ascii="Arial" w:hAnsi="Arial" w:cs="Arial"/>
                <w:sz w:val="20"/>
              </w:rPr>
              <w:t>Margen</w:t>
            </w:r>
            <w:r w:rsidR="00150EB1">
              <w:rPr>
                <w:rFonts w:ascii="Arial" w:hAnsi="Arial" w:cs="Arial"/>
                <w:sz w:val="20"/>
              </w:rPr>
              <w:t xml:space="preserve"> </w:t>
            </w:r>
            <w:r w:rsidRPr="0014447D">
              <w:rPr>
                <w:rFonts w:ascii="Arial" w:hAnsi="Arial" w:cs="Arial"/>
                <w:sz w:val="20"/>
              </w:rPr>
              <w:t>de</w:t>
            </w:r>
            <w:r w:rsidR="00150EB1">
              <w:rPr>
                <w:rFonts w:ascii="Arial" w:hAnsi="Arial" w:cs="Arial"/>
                <w:sz w:val="20"/>
              </w:rPr>
              <w:t xml:space="preserve"> </w:t>
            </w:r>
            <w:r w:rsidRPr="0014447D">
              <w:rPr>
                <w:rFonts w:ascii="Arial" w:hAnsi="Arial" w:cs="Arial"/>
                <w:sz w:val="20"/>
              </w:rPr>
              <w:t>las</w:t>
            </w:r>
            <w:r w:rsidR="00150EB1">
              <w:rPr>
                <w:rFonts w:ascii="Arial" w:hAnsi="Arial" w:cs="Arial"/>
                <w:sz w:val="20"/>
              </w:rPr>
              <w:t xml:space="preserve"> </w:t>
            </w:r>
            <w:r w:rsidRPr="0014447D">
              <w:rPr>
                <w:rFonts w:ascii="Arial" w:hAnsi="Arial" w:cs="Arial"/>
                <w:sz w:val="20"/>
              </w:rPr>
              <w:t>previsiones</w:t>
            </w:r>
            <w:r w:rsidR="00150EB1">
              <w:rPr>
                <w:rFonts w:ascii="Arial" w:hAnsi="Arial" w:cs="Arial"/>
                <w:sz w:val="20"/>
              </w:rPr>
              <w:t xml:space="preserve"> </w:t>
            </w:r>
            <w:r w:rsidRPr="0014447D">
              <w:rPr>
                <w:rFonts w:ascii="Arial" w:hAnsi="Arial" w:cs="Arial"/>
                <w:sz w:val="20"/>
              </w:rPr>
              <w:t>para</w:t>
            </w:r>
            <w:r w:rsidR="00150EB1">
              <w:rPr>
                <w:rFonts w:ascii="Arial" w:hAnsi="Arial" w:cs="Arial"/>
                <w:sz w:val="20"/>
              </w:rPr>
              <w:t xml:space="preserve"> </w:t>
            </w:r>
            <w:r w:rsidRPr="0014447D">
              <w:rPr>
                <w:rFonts w:ascii="Arial" w:hAnsi="Arial" w:cs="Arial"/>
                <w:sz w:val="20"/>
              </w:rPr>
              <w:t>el</w:t>
            </w:r>
            <w:r w:rsidR="00150EB1">
              <w:rPr>
                <w:rFonts w:ascii="Arial" w:hAnsi="Arial" w:cs="Arial"/>
                <w:sz w:val="20"/>
              </w:rPr>
              <w:t xml:space="preserve"> </w:t>
            </w:r>
            <w:r w:rsidRPr="0014447D">
              <w:rPr>
                <w:rFonts w:ascii="Arial" w:hAnsi="Arial" w:cs="Arial"/>
                <w:sz w:val="20"/>
              </w:rPr>
              <w:t>año</w:t>
            </w:r>
            <w:r w:rsidR="00150EB1">
              <w:rPr>
                <w:rFonts w:ascii="Arial" w:hAnsi="Arial" w:cs="Arial"/>
                <w:sz w:val="20"/>
              </w:rPr>
              <w:t xml:space="preserve"> </w:t>
            </w:r>
            <w:r w:rsidRPr="0014447D">
              <w:rPr>
                <w:rFonts w:ascii="Arial" w:hAnsi="Arial" w:cs="Arial"/>
                <w:sz w:val="20"/>
              </w:rPr>
              <w:t>siguiente.</w:t>
            </w:r>
            <w:r w:rsidR="00833847" w:rsidRPr="0014447D">
              <w:rPr>
                <w:rFonts w:ascii="Arial" w:hAnsi="Arial" w:cs="Arial"/>
                <w:sz w:val="20"/>
              </w:rPr>
              <w:t xml:space="preserve"> Esta publicación se realizará con una semana de antelación respecto a las asignaciones de capacidad en horizonte anual.</w:t>
            </w:r>
          </w:p>
        </w:tc>
      </w:tr>
      <w:tr w:rsidR="009A432A" w14:paraId="2D2CF8BD" w14:textId="77777777" w:rsidTr="0014447D">
        <w:tc>
          <w:tcPr>
            <w:tcW w:w="4106" w:type="dxa"/>
          </w:tcPr>
          <w:p w14:paraId="61392307" w14:textId="77777777" w:rsidR="009A432A" w:rsidRPr="00914FBD" w:rsidRDefault="00914FBD" w:rsidP="000801A8">
            <w:pPr>
              <w:spacing w:before="120" w:after="60"/>
              <w:ind w:left="22"/>
              <w:jc w:val="both"/>
              <w:rPr>
                <w:rFonts w:ascii="Arial" w:hAnsi="Arial" w:cs="Arial"/>
                <w:sz w:val="20"/>
              </w:rPr>
            </w:pPr>
            <w:r>
              <w:rPr>
                <w:rFonts w:ascii="Arial" w:hAnsi="Arial" w:cs="Arial"/>
                <w:sz w:val="20"/>
              </w:rPr>
              <w:t xml:space="preserve">Mensualmente: En </w:t>
            </w:r>
            <w:r w:rsidR="009A432A" w:rsidRPr="00914FBD">
              <w:rPr>
                <w:rFonts w:ascii="Arial" w:hAnsi="Arial" w:cs="Arial"/>
                <w:sz w:val="20"/>
              </w:rPr>
              <w:t>los primeros quince días del mes anterior a aquél al que se refiere la previsión:</w:t>
            </w:r>
          </w:p>
        </w:tc>
        <w:tc>
          <w:tcPr>
            <w:tcW w:w="4388" w:type="dxa"/>
          </w:tcPr>
          <w:p w14:paraId="6801B61B" w14:textId="6498A4AD" w:rsidR="009A432A" w:rsidRPr="00914FBD" w:rsidRDefault="009A432A" w:rsidP="004010F7">
            <w:pPr>
              <w:pStyle w:val="ListParagraph"/>
              <w:numPr>
                <w:ilvl w:val="0"/>
                <w:numId w:val="4"/>
              </w:numPr>
              <w:spacing w:before="120" w:after="60"/>
              <w:ind w:left="170" w:hanging="170"/>
              <w:contextualSpacing w:val="0"/>
              <w:jc w:val="both"/>
              <w:rPr>
                <w:rFonts w:ascii="Arial" w:hAnsi="Arial" w:cs="Arial"/>
                <w:sz w:val="20"/>
              </w:rPr>
            </w:pPr>
            <w:r w:rsidRPr="00914FBD">
              <w:rPr>
                <w:rFonts w:ascii="Arial" w:hAnsi="Arial" w:cs="Arial"/>
                <w:sz w:val="20"/>
              </w:rPr>
              <w:t>Previsiones</w:t>
            </w:r>
            <w:r w:rsidR="00150EB1">
              <w:rPr>
                <w:rFonts w:ascii="Arial" w:hAnsi="Arial" w:cs="Arial"/>
                <w:sz w:val="20"/>
              </w:rPr>
              <w:t xml:space="preserve"> </w:t>
            </w:r>
            <w:r w:rsidRPr="00914FBD">
              <w:rPr>
                <w:rFonts w:ascii="Arial" w:hAnsi="Arial" w:cs="Arial"/>
                <w:sz w:val="20"/>
              </w:rPr>
              <w:t>referidas</w:t>
            </w:r>
            <w:r w:rsidR="00150EB1">
              <w:rPr>
                <w:rFonts w:ascii="Arial" w:hAnsi="Arial" w:cs="Arial"/>
                <w:sz w:val="20"/>
              </w:rPr>
              <w:t xml:space="preserve"> </w:t>
            </w:r>
            <w:r w:rsidRPr="00914FBD">
              <w:rPr>
                <w:rFonts w:ascii="Arial" w:hAnsi="Arial" w:cs="Arial"/>
                <w:sz w:val="20"/>
              </w:rPr>
              <w:t>a</w:t>
            </w:r>
            <w:r w:rsidR="00150EB1">
              <w:rPr>
                <w:rFonts w:ascii="Arial" w:hAnsi="Arial" w:cs="Arial"/>
                <w:sz w:val="20"/>
              </w:rPr>
              <w:t xml:space="preserve"> </w:t>
            </w:r>
            <w:r w:rsidRPr="00914FBD">
              <w:rPr>
                <w:rFonts w:ascii="Arial" w:hAnsi="Arial" w:cs="Arial"/>
                <w:sz w:val="20"/>
              </w:rPr>
              <w:t>meses</w:t>
            </w:r>
            <w:r w:rsidR="00150EB1">
              <w:rPr>
                <w:rFonts w:ascii="Arial" w:hAnsi="Arial" w:cs="Arial"/>
                <w:sz w:val="20"/>
              </w:rPr>
              <w:t xml:space="preserve"> </w:t>
            </w:r>
            <w:r w:rsidRPr="00914FBD">
              <w:rPr>
                <w:rFonts w:ascii="Arial" w:hAnsi="Arial" w:cs="Arial"/>
                <w:sz w:val="20"/>
              </w:rPr>
              <w:t xml:space="preserve">completos. </w:t>
            </w:r>
          </w:p>
          <w:p w14:paraId="24B41F99" w14:textId="1BCAA202" w:rsidR="009A432A" w:rsidRPr="00914FBD" w:rsidRDefault="009A432A" w:rsidP="004010F7">
            <w:pPr>
              <w:pStyle w:val="ListParagraph"/>
              <w:numPr>
                <w:ilvl w:val="0"/>
                <w:numId w:val="4"/>
              </w:numPr>
              <w:spacing w:before="120" w:after="60"/>
              <w:ind w:left="170" w:hanging="170"/>
              <w:contextualSpacing w:val="0"/>
              <w:jc w:val="both"/>
              <w:rPr>
                <w:rFonts w:ascii="Arial" w:hAnsi="Arial" w:cs="Arial"/>
                <w:sz w:val="20"/>
              </w:rPr>
            </w:pPr>
            <w:r w:rsidRPr="00914FBD">
              <w:rPr>
                <w:rFonts w:ascii="Arial" w:hAnsi="Arial" w:cs="Arial"/>
                <w:sz w:val="20"/>
              </w:rPr>
              <w:t>Previsiones</w:t>
            </w:r>
            <w:r w:rsidR="00150EB1">
              <w:rPr>
                <w:rFonts w:ascii="Arial" w:hAnsi="Arial" w:cs="Arial"/>
                <w:sz w:val="20"/>
              </w:rPr>
              <w:t xml:space="preserve"> </w:t>
            </w:r>
            <w:r w:rsidRPr="00914FBD">
              <w:rPr>
                <w:rFonts w:ascii="Arial" w:hAnsi="Arial" w:cs="Arial"/>
                <w:sz w:val="20"/>
              </w:rPr>
              <w:t>para</w:t>
            </w:r>
            <w:r w:rsidR="00150EB1">
              <w:rPr>
                <w:rFonts w:ascii="Arial" w:hAnsi="Arial" w:cs="Arial"/>
                <w:sz w:val="20"/>
              </w:rPr>
              <w:t xml:space="preserve"> </w:t>
            </w:r>
            <w:r w:rsidRPr="00914FBD">
              <w:rPr>
                <w:rFonts w:ascii="Arial" w:hAnsi="Arial" w:cs="Arial"/>
                <w:sz w:val="20"/>
              </w:rPr>
              <w:t>cada</w:t>
            </w:r>
            <w:r w:rsidR="00150EB1">
              <w:rPr>
                <w:rFonts w:ascii="Arial" w:hAnsi="Arial" w:cs="Arial"/>
                <w:sz w:val="20"/>
              </w:rPr>
              <w:t xml:space="preserve"> </w:t>
            </w:r>
            <w:r w:rsidRPr="00914FBD">
              <w:rPr>
                <w:rFonts w:ascii="Arial" w:hAnsi="Arial" w:cs="Arial"/>
                <w:sz w:val="20"/>
              </w:rPr>
              <w:t>una</w:t>
            </w:r>
            <w:r w:rsidR="00150EB1">
              <w:rPr>
                <w:rFonts w:ascii="Arial" w:hAnsi="Arial" w:cs="Arial"/>
                <w:sz w:val="20"/>
              </w:rPr>
              <w:t xml:space="preserve"> </w:t>
            </w:r>
            <w:r w:rsidRPr="00914FBD">
              <w:rPr>
                <w:rFonts w:ascii="Arial" w:hAnsi="Arial" w:cs="Arial"/>
                <w:sz w:val="20"/>
              </w:rPr>
              <w:t>de</w:t>
            </w:r>
            <w:r w:rsidR="00150EB1">
              <w:rPr>
                <w:rFonts w:ascii="Arial" w:hAnsi="Arial" w:cs="Arial"/>
                <w:sz w:val="20"/>
              </w:rPr>
              <w:t xml:space="preserve"> </w:t>
            </w:r>
            <w:r w:rsidRPr="00914FBD">
              <w:rPr>
                <w:rFonts w:ascii="Arial" w:hAnsi="Arial" w:cs="Arial"/>
                <w:sz w:val="20"/>
              </w:rPr>
              <w:t>las</w:t>
            </w:r>
            <w:r w:rsidR="00150EB1">
              <w:rPr>
                <w:rFonts w:ascii="Arial" w:hAnsi="Arial" w:cs="Arial"/>
                <w:sz w:val="20"/>
              </w:rPr>
              <w:t xml:space="preserve"> </w:t>
            </w:r>
            <w:r w:rsidRPr="00914FBD">
              <w:rPr>
                <w:rFonts w:ascii="Arial" w:hAnsi="Arial" w:cs="Arial"/>
                <w:sz w:val="20"/>
              </w:rPr>
              <w:t>semanas</w:t>
            </w:r>
            <w:r w:rsidR="00150EB1">
              <w:rPr>
                <w:rFonts w:ascii="Arial" w:hAnsi="Arial" w:cs="Arial"/>
                <w:sz w:val="20"/>
              </w:rPr>
              <w:t xml:space="preserve"> </w:t>
            </w:r>
            <w:r w:rsidRPr="00914FBD">
              <w:rPr>
                <w:rFonts w:ascii="Arial" w:hAnsi="Arial" w:cs="Arial"/>
                <w:sz w:val="20"/>
              </w:rPr>
              <w:t>del</w:t>
            </w:r>
            <w:r w:rsidR="00150EB1">
              <w:rPr>
                <w:rFonts w:ascii="Arial" w:hAnsi="Arial" w:cs="Arial"/>
                <w:sz w:val="20"/>
              </w:rPr>
              <w:t xml:space="preserve"> </w:t>
            </w:r>
            <w:r w:rsidRPr="00914FBD">
              <w:rPr>
                <w:rFonts w:ascii="Arial" w:hAnsi="Arial" w:cs="Arial"/>
                <w:sz w:val="20"/>
              </w:rPr>
              <w:t>mes</w:t>
            </w:r>
            <w:r w:rsidR="00150EB1">
              <w:rPr>
                <w:rFonts w:ascii="Arial" w:hAnsi="Arial" w:cs="Arial"/>
                <w:sz w:val="20"/>
              </w:rPr>
              <w:t xml:space="preserve"> </w:t>
            </w:r>
            <w:r w:rsidRPr="00914FBD">
              <w:rPr>
                <w:rFonts w:ascii="Arial" w:hAnsi="Arial" w:cs="Arial"/>
                <w:sz w:val="20"/>
              </w:rPr>
              <w:t>siguiente,</w:t>
            </w:r>
            <w:r w:rsidR="00150EB1">
              <w:rPr>
                <w:rFonts w:ascii="Arial" w:hAnsi="Arial" w:cs="Arial"/>
                <w:sz w:val="20"/>
              </w:rPr>
              <w:t xml:space="preserve"> </w:t>
            </w:r>
            <w:r w:rsidRPr="00914FBD">
              <w:rPr>
                <w:rFonts w:ascii="Arial" w:hAnsi="Arial" w:cs="Arial"/>
                <w:sz w:val="20"/>
              </w:rPr>
              <w:t xml:space="preserve">indicando valor máximo y mínimo semanal. </w:t>
            </w:r>
          </w:p>
        </w:tc>
      </w:tr>
      <w:tr w:rsidR="009A432A" w14:paraId="04DCDFDC" w14:textId="77777777" w:rsidTr="0014447D">
        <w:trPr>
          <w:trHeight w:val="907"/>
        </w:trPr>
        <w:tc>
          <w:tcPr>
            <w:tcW w:w="4106" w:type="dxa"/>
          </w:tcPr>
          <w:p w14:paraId="314F416E" w14:textId="77777777" w:rsidR="009A432A" w:rsidRPr="00914FBD" w:rsidRDefault="009A432A" w:rsidP="000801A8">
            <w:pPr>
              <w:spacing w:before="120" w:after="60"/>
              <w:ind w:left="22"/>
              <w:jc w:val="both"/>
              <w:rPr>
                <w:rFonts w:ascii="Arial" w:hAnsi="Arial" w:cs="Arial"/>
                <w:sz w:val="20"/>
              </w:rPr>
            </w:pPr>
            <w:r w:rsidRPr="00914FBD">
              <w:rPr>
                <w:rFonts w:ascii="Arial" w:hAnsi="Arial" w:cs="Arial"/>
                <w:sz w:val="20"/>
              </w:rPr>
              <w:t>Semanalmente:</w:t>
            </w:r>
            <w:r w:rsidR="00914FBD" w:rsidRPr="00914FBD">
              <w:rPr>
                <w:rFonts w:ascii="Arial" w:hAnsi="Arial" w:cs="Arial"/>
                <w:sz w:val="20"/>
              </w:rPr>
              <w:t xml:space="preserve"> </w:t>
            </w:r>
            <w:r w:rsidR="00914FBD">
              <w:rPr>
                <w:rFonts w:ascii="Arial" w:hAnsi="Arial" w:cs="Arial"/>
                <w:sz w:val="20"/>
              </w:rPr>
              <w:t>C</w:t>
            </w:r>
            <w:r w:rsidR="00914FBD" w:rsidRPr="00914FBD">
              <w:rPr>
                <w:rFonts w:ascii="Arial" w:hAnsi="Arial" w:cs="Arial"/>
                <w:sz w:val="20"/>
              </w:rPr>
              <w:t>ada viernes, al menos dos horas antes del cierre del periodo de presentación de ofertas al mercado diario</w:t>
            </w:r>
          </w:p>
        </w:tc>
        <w:tc>
          <w:tcPr>
            <w:tcW w:w="4388" w:type="dxa"/>
          </w:tcPr>
          <w:p w14:paraId="488DD979" w14:textId="77777777" w:rsidR="009A432A" w:rsidRPr="00914FBD" w:rsidRDefault="00914FBD" w:rsidP="004010F7">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rPr>
              <w:t>V</w:t>
            </w:r>
            <w:r w:rsidR="009A432A" w:rsidRPr="00914FBD">
              <w:rPr>
                <w:rFonts w:ascii="Arial" w:hAnsi="Arial" w:cs="Arial"/>
                <w:sz w:val="20"/>
              </w:rPr>
              <w:t xml:space="preserve">alores máximo y mínimo de demanda prevista para cada uno de los días de la semana natural siguiente. </w:t>
            </w:r>
          </w:p>
        </w:tc>
      </w:tr>
      <w:tr w:rsidR="009A432A" w14:paraId="30ABA858" w14:textId="77777777" w:rsidTr="0014447D">
        <w:tc>
          <w:tcPr>
            <w:tcW w:w="4106" w:type="dxa"/>
          </w:tcPr>
          <w:p w14:paraId="2884B9CA" w14:textId="4A32BA65" w:rsidR="009A432A" w:rsidRPr="00914FBD" w:rsidRDefault="009A432A" w:rsidP="000801A8">
            <w:pPr>
              <w:spacing w:before="120" w:after="60"/>
              <w:ind w:left="22"/>
              <w:jc w:val="both"/>
              <w:rPr>
                <w:rFonts w:ascii="Arial" w:hAnsi="Arial" w:cs="Arial"/>
                <w:sz w:val="20"/>
              </w:rPr>
            </w:pPr>
            <w:r w:rsidRPr="00914FBD">
              <w:rPr>
                <w:rFonts w:ascii="Arial" w:hAnsi="Arial" w:cs="Arial"/>
                <w:sz w:val="20"/>
              </w:rPr>
              <w:t>Diariamente:</w:t>
            </w:r>
            <w:r w:rsidR="00914FBD" w:rsidRPr="00914FBD">
              <w:rPr>
                <w:rFonts w:ascii="Arial" w:hAnsi="Arial" w:cs="Arial"/>
                <w:sz w:val="20"/>
              </w:rPr>
              <w:t xml:space="preserve"> </w:t>
            </w:r>
            <w:r w:rsidR="0014447D">
              <w:rPr>
                <w:rFonts w:ascii="Arial" w:hAnsi="Arial" w:cs="Arial"/>
                <w:sz w:val="20"/>
              </w:rPr>
              <w:t>Al menos</w:t>
            </w:r>
            <w:r w:rsidR="00914FBD" w:rsidRPr="00914FBD">
              <w:rPr>
                <w:rFonts w:ascii="Arial" w:hAnsi="Arial" w:cs="Arial"/>
                <w:sz w:val="20"/>
              </w:rPr>
              <w:t xml:space="preserve"> dos horas </w:t>
            </w:r>
            <w:r w:rsidR="00453C4B">
              <w:rPr>
                <w:rFonts w:ascii="Arial" w:hAnsi="Arial" w:cs="Arial"/>
                <w:sz w:val="20"/>
              </w:rPr>
              <w:t xml:space="preserve">antes </w:t>
            </w:r>
            <w:r w:rsidR="00914FBD" w:rsidRPr="00914FBD">
              <w:rPr>
                <w:rFonts w:ascii="Arial" w:hAnsi="Arial" w:cs="Arial"/>
                <w:sz w:val="20"/>
              </w:rPr>
              <w:t>respecto a la hora de cierre del periodo de presentación de ofertas al mercado diario</w:t>
            </w:r>
          </w:p>
        </w:tc>
        <w:tc>
          <w:tcPr>
            <w:tcW w:w="4388" w:type="dxa"/>
          </w:tcPr>
          <w:p w14:paraId="06D83D13" w14:textId="76B3628A" w:rsidR="009A432A" w:rsidRPr="00914FBD" w:rsidRDefault="00914FBD" w:rsidP="004010F7">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009A432A" w:rsidRPr="00914FBD">
              <w:rPr>
                <w:rFonts w:ascii="Arial" w:hAnsi="Arial" w:cs="Arial"/>
                <w:sz w:val="20"/>
              </w:rPr>
              <w:t xml:space="preserve">eriodos </w:t>
            </w:r>
            <w:ins w:id="31" w:author="Red Eléctrica" w:date="2021-01-05T10:59:00Z">
              <w:r w:rsidR="00553830">
                <w:rPr>
                  <w:rFonts w:ascii="Arial" w:hAnsi="Arial" w:cs="Arial"/>
                  <w:sz w:val="20"/>
                </w:rPr>
                <w:t>cuarto-</w:t>
              </w:r>
            </w:ins>
            <w:r w:rsidR="009A432A" w:rsidRPr="00914FBD">
              <w:rPr>
                <w:rFonts w:ascii="Arial" w:hAnsi="Arial" w:cs="Arial"/>
                <w:sz w:val="20"/>
              </w:rPr>
              <w:t>horarios del día siguiente.</w:t>
            </w:r>
          </w:p>
        </w:tc>
      </w:tr>
      <w:tr w:rsidR="009A432A" w14:paraId="3C500B37" w14:textId="77777777" w:rsidTr="0014447D">
        <w:tc>
          <w:tcPr>
            <w:tcW w:w="4106" w:type="dxa"/>
          </w:tcPr>
          <w:p w14:paraId="4465F26A" w14:textId="77777777" w:rsidR="009A432A" w:rsidRPr="00914FBD" w:rsidRDefault="009932F3" w:rsidP="000801A8">
            <w:pPr>
              <w:spacing w:before="120" w:after="60"/>
              <w:ind w:left="22"/>
              <w:jc w:val="both"/>
              <w:rPr>
                <w:rFonts w:ascii="Arial" w:hAnsi="Arial" w:cs="Arial"/>
                <w:sz w:val="20"/>
              </w:rPr>
            </w:pPr>
            <w:r>
              <w:rPr>
                <w:rFonts w:ascii="Arial" w:hAnsi="Arial" w:cs="Arial"/>
                <w:sz w:val="20"/>
              </w:rPr>
              <w:t>Horariamente:</w:t>
            </w:r>
            <w:r w:rsidR="009A432A" w:rsidRPr="00914FBD">
              <w:rPr>
                <w:rFonts w:ascii="Arial" w:hAnsi="Arial" w:cs="Arial"/>
                <w:sz w:val="20"/>
              </w:rPr>
              <w:t xml:space="preserve"> </w:t>
            </w:r>
            <w:r>
              <w:rPr>
                <w:rFonts w:ascii="Arial" w:hAnsi="Arial" w:cs="Arial"/>
                <w:sz w:val="20"/>
              </w:rPr>
              <w:t>C</w:t>
            </w:r>
            <w:r w:rsidR="009A432A" w:rsidRPr="00914FBD">
              <w:rPr>
                <w:rFonts w:ascii="Arial" w:hAnsi="Arial" w:cs="Arial"/>
                <w:sz w:val="20"/>
              </w:rPr>
              <w:t>ada hora</w:t>
            </w:r>
            <w:r w:rsidR="0014447D">
              <w:rPr>
                <w:rFonts w:ascii="Arial" w:hAnsi="Arial" w:cs="Arial"/>
                <w:sz w:val="20"/>
              </w:rPr>
              <w:t>.</w:t>
            </w:r>
          </w:p>
        </w:tc>
        <w:tc>
          <w:tcPr>
            <w:tcW w:w="4388" w:type="dxa"/>
          </w:tcPr>
          <w:p w14:paraId="16119A10" w14:textId="2603DF7A" w:rsidR="009A432A" w:rsidRPr="00914FBD" w:rsidRDefault="0085537B" w:rsidP="004010F7">
            <w:pPr>
              <w:pStyle w:val="ListParagraph"/>
              <w:numPr>
                <w:ilvl w:val="0"/>
                <w:numId w:val="4"/>
              </w:numPr>
              <w:spacing w:before="120" w:after="60"/>
              <w:ind w:left="170" w:hanging="170"/>
              <w:contextualSpacing w:val="0"/>
              <w:jc w:val="both"/>
              <w:rPr>
                <w:rFonts w:ascii="Arial" w:hAnsi="Arial" w:cs="Arial"/>
                <w:sz w:val="20"/>
              </w:rPr>
            </w:pPr>
            <w:ins w:id="32" w:author="Red Eléctrica" w:date="2021-01-25T11:14:00Z">
              <w:r>
                <w:rPr>
                  <w:rFonts w:ascii="Arial" w:hAnsi="Arial" w:cs="Arial"/>
                  <w:sz w:val="20"/>
                </w:rPr>
                <w:t>Periodos cuarto-horarios, c</w:t>
              </w:r>
            </w:ins>
            <w:del w:id="33" w:author="Red Eléctrica" w:date="2021-01-25T11:14:00Z">
              <w:r w:rsidR="009932F3" w:rsidDel="0085537B">
                <w:rPr>
                  <w:rFonts w:ascii="Arial" w:hAnsi="Arial" w:cs="Arial"/>
                  <w:sz w:val="20"/>
                </w:rPr>
                <w:delText>C</w:delText>
              </w:r>
            </w:del>
            <w:r w:rsidR="00914FBD" w:rsidRPr="00914FBD">
              <w:rPr>
                <w:rFonts w:ascii="Arial" w:hAnsi="Arial" w:cs="Arial"/>
                <w:sz w:val="20"/>
              </w:rPr>
              <w:t>on un horizonte de 30 horas</w:t>
            </w:r>
            <w:r w:rsidR="009932F3">
              <w:rPr>
                <w:rFonts w:ascii="Arial" w:hAnsi="Arial" w:cs="Arial"/>
                <w:sz w:val="20"/>
              </w:rPr>
              <w:t xml:space="preserve"> desde la hora de publicación</w:t>
            </w:r>
            <w:r w:rsidR="00914FBD" w:rsidRPr="00914FBD">
              <w:rPr>
                <w:rFonts w:ascii="Arial" w:hAnsi="Arial" w:cs="Arial"/>
                <w:sz w:val="20"/>
              </w:rPr>
              <w:t>.</w:t>
            </w:r>
          </w:p>
        </w:tc>
      </w:tr>
    </w:tbl>
    <w:p w14:paraId="65898EDF" w14:textId="4A295D73" w:rsidR="0056779C" w:rsidRDefault="0056779C" w:rsidP="00C92408">
      <w:pPr>
        <w:spacing w:before="240" w:after="240" w:line="240" w:lineRule="auto"/>
        <w:jc w:val="both"/>
        <w:rPr>
          <w:rFonts w:ascii="Arial" w:hAnsi="Arial" w:cs="Arial"/>
        </w:rPr>
      </w:pPr>
      <w:r>
        <w:rPr>
          <w:rFonts w:ascii="Arial" w:hAnsi="Arial" w:cs="Arial"/>
        </w:rPr>
        <w:t xml:space="preserve">Adicionalmente, y de acuerdo con la Circular 4/2019, el OS realizará y publicará las previsiones de demanda </w:t>
      </w:r>
      <w:r w:rsidRPr="00872D3F">
        <w:rPr>
          <w:rFonts w:ascii="Arial" w:hAnsi="Arial" w:cs="Arial"/>
        </w:rPr>
        <w:t>considerando tres niveles de previsión</w:t>
      </w:r>
      <w:r>
        <w:rPr>
          <w:rFonts w:ascii="Arial" w:hAnsi="Arial" w:cs="Arial"/>
        </w:rPr>
        <w:t xml:space="preserve">: </w:t>
      </w:r>
    </w:p>
    <w:tbl>
      <w:tblPr>
        <w:tblStyle w:val="TableGrid"/>
        <w:tblW w:w="0" w:type="auto"/>
        <w:tblLook w:val="04A0" w:firstRow="1" w:lastRow="0" w:firstColumn="1" w:lastColumn="0" w:noHBand="0" w:noVBand="1"/>
      </w:tblPr>
      <w:tblGrid>
        <w:gridCol w:w="4106"/>
        <w:gridCol w:w="4388"/>
      </w:tblGrid>
      <w:tr w:rsidR="0056779C" w:rsidRPr="0014447D" w14:paraId="675D873A" w14:textId="77777777" w:rsidTr="00D24ABF">
        <w:tc>
          <w:tcPr>
            <w:tcW w:w="4106" w:type="dxa"/>
          </w:tcPr>
          <w:p w14:paraId="693ADE25" w14:textId="77777777" w:rsidR="0056779C" w:rsidRDefault="0056779C">
            <w:pPr>
              <w:spacing w:before="120" w:after="60"/>
              <w:ind w:left="22"/>
              <w:jc w:val="both"/>
              <w:rPr>
                <w:rFonts w:ascii="Arial" w:hAnsi="Arial" w:cs="Arial"/>
                <w:sz w:val="20"/>
              </w:rPr>
            </w:pPr>
            <w:r>
              <w:rPr>
                <w:rFonts w:ascii="Arial" w:hAnsi="Arial" w:cs="Arial"/>
                <w:sz w:val="20"/>
              </w:rPr>
              <w:t>Anual: En</w:t>
            </w:r>
            <w:r w:rsidRPr="00C75EB8">
              <w:rPr>
                <w:rFonts w:ascii="Arial" w:hAnsi="Arial" w:cs="Arial"/>
                <w:sz w:val="20"/>
              </w:rPr>
              <w:t xml:space="preserve"> el mes de diciembre para el siguiente año.</w:t>
            </w:r>
          </w:p>
        </w:tc>
        <w:tc>
          <w:tcPr>
            <w:tcW w:w="4388" w:type="dxa"/>
          </w:tcPr>
          <w:p w14:paraId="1269292E" w14:textId="77777777" w:rsidR="0056779C" w:rsidRPr="0014447D" w:rsidRDefault="0056779C" w:rsidP="004010F7">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Pr="00872D3F">
              <w:rPr>
                <w:rFonts w:ascii="Arial" w:hAnsi="Arial" w:cs="Arial"/>
                <w:sz w:val="20"/>
              </w:rPr>
              <w:t>redicción de la demanda peninsular anual</w:t>
            </w:r>
            <w:r>
              <w:rPr>
                <w:rFonts w:ascii="Arial" w:hAnsi="Arial" w:cs="Arial"/>
                <w:sz w:val="20"/>
              </w:rPr>
              <w:t xml:space="preserve"> </w:t>
            </w:r>
            <w:r w:rsidRPr="00872D3F">
              <w:rPr>
                <w:rFonts w:ascii="Arial" w:hAnsi="Arial" w:cs="Arial"/>
                <w:sz w:val="20"/>
              </w:rPr>
              <w:t>en el mes de diciembre del año anterior</w:t>
            </w:r>
          </w:p>
        </w:tc>
      </w:tr>
      <w:tr w:rsidR="0056779C" w:rsidRPr="0014447D" w14:paraId="0D5028B6" w14:textId="77777777" w:rsidTr="00D24ABF">
        <w:tc>
          <w:tcPr>
            <w:tcW w:w="4106" w:type="dxa"/>
          </w:tcPr>
          <w:p w14:paraId="0A199AC9" w14:textId="77777777" w:rsidR="0056779C" w:rsidRDefault="0056779C" w:rsidP="000801A8">
            <w:pPr>
              <w:spacing w:before="120" w:after="60"/>
              <w:ind w:left="22"/>
              <w:jc w:val="both"/>
              <w:rPr>
                <w:rFonts w:ascii="Arial" w:hAnsi="Arial" w:cs="Arial"/>
                <w:sz w:val="20"/>
              </w:rPr>
            </w:pPr>
            <w:r>
              <w:rPr>
                <w:rFonts w:ascii="Arial" w:hAnsi="Arial" w:cs="Arial"/>
                <w:sz w:val="20"/>
              </w:rPr>
              <w:t>Diaria D+1: A</w:t>
            </w:r>
            <w:r w:rsidRPr="00C75EB8">
              <w:rPr>
                <w:rFonts w:ascii="Arial" w:hAnsi="Arial" w:cs="Arial"/>
                <w:sz w:val="20"/>
              </w:rPr>
              <w:t>ntes de las 11:00</w:t>
            </w:r>
            <w:r>
              <w:rPr>
                <w:rFonts w:ascii="Arial" w:hAnsi="Arial" w:cs="Arial"/>
                <w:sz w:val="20"/>
              </w:rPr>
              <w:t xml:space="preserve"> (una </w:t>
            </w:r>
            <w:r w:rsidRPr="00C75EB8">
              <w:rPr>
                <w:rFonts w:ascii="Arial" w:hAnsi="Arial" w:cs="Arial"/>
                <w:sz w:val="20"/>
              </w:rPr>
              <w:t>hora antes del cierre de ofertas al mercado diario</w:t>
            </w:r>
            <w:r>
              <w:rPr>
                <w:rFonts w:ascii="Arial" w:hAnsi="Arial" w:cs="Arial"/>
                <w:sz w:val="20"/>
              </w:rPr>
              <w:t>)</w:t>
            </w:r>
          </w:p>
        </w:tc>
        <w:tc>
          <w:tcPr>
            <w:tcW w:w="4388" w:type="dxa"/>
          </w:tcPr>
          <w:p w14:paraId="1353B4EA" w14:textId="77777777" w:rsidR="0056779C" w:rsidRDefault="0056779C" w:rsidP="004010F7">
            <w:pPr>
              <w:pStyle w:val="ListParagraph"/>
              <w:numPr>
                <w:ilvl w:val="0"/>
                <w:numId w:val="4"/>
              </w:numPr>
              <w:spacing w:before="120" w:after="60"/>
              <w:ind w:left="170" w:hanging="170"/>
              <w:contextualSpacing w:val="0"/>
              <w:jc w:val="both"/>
              <w:rPr>
                <w:rFonts w:ascii="Arial" w:hAnsi="Arial" w:cs="Arial"/>
                <w:sz w:val="20"/>
              </w:rPr>
            </w:pPr>
            <w:r w:rsidRPr="00251E16">
              <w:rPr>
                <w:rFonts w:ascii="Arial" w:hAnsi="Arial" w:cs="Arial"/>
                <w:sz w:val="20"/>
              </w:rPr>
              <w:t>Desglose horario</w:t>
            </w:r>
          </w:p>
        </w:tc>
      </w:tr>
      <w:tr w:rsidR="0056779C" w:rsidRPr="0014447D" w14:paraId="7077D6A1" w14:textId="77777777" w:rsidTr="00D24ABF">
        <w:tc>
          <w:tcPr>
            <w:tcW w:w="4106" w:type="dxa"/>
          </w:tcPr>
          <w:p w14:paraId="57368E54" w14:textId="77777777" w:rsidR="0056779C" w:rsidRDefault="0056779C" w:rsidP="000801A8">
            <w:pPr>
              <w:spacing w:before="120" w:after="60"/>
              <w:ind w:left="22"/>
              <w:jc w:val="both"/>
              <w:rPr>
                <w:rFonts w:ascii="Arial" w:hAnsi="Arial" w:cs="Arial"/>
                <w:sz w:val="20"/>
              </w:rPr>
            </w:pPr>
            <w:proofErr w:type="spellStart"/>
            <w:r>
              <w:rPr>
                <w:rFonts w:ascii="Arial" w:hAnsi="Arial" w:cs="Arial"/>
                <w:sz w:val="20"/>
              </w:rPr>
              <w:t>Intradiaria</w:t>
            </w:r>
            <w:proofErr w:type="spellEnd"/>
            <w:r>
              <w:rPr>
                <w:rFonts w:ascii="Arial" w:hAnsi="Arial" w:cs="Arial"/>
                <w:sz w:val="20"/>
              </w:rPr>
              <w:t xml:space="preserve"> H+3: T</w:t>
            </w:r>
            <w:r w:rsidRPr="00C75EB8">
              <w:rPr>
                <w:rFonts w:ascii="Arial" w:hAnsi="Arial" w:cs="Arial"/>
                <w:sz w:val="20"/>
              </w:rPr>
              <w:t>res horas antes de cada hora</w:t>
            </w:r>
            <w:r>
              <w:rPr>
                <w:rFonts w:ascii="Arial" w:hAnsi="Arial" w:cs="Arial"/>
                <w:sz w:val="20"/>
              </w:rPr>
              <w:t xml:space="preserve"> </w:t>
            </w:r>
            <w:r w:rsidRPr="00C75EB8">
              <w:rPr>
                <w:rFonts w:ascii="Arial" w:hAnsi="Arial" w:cs="Arial"/>
                <w:sz w:val="20"/>
              </w:rPr>
              <w:t>del día en curso</w:t>
            </w:r>
          </w:p>
        </w:tc>
        <w:tc>
          <w:tcPr>
            <w:tcW w:w="4388" w:type="dxa"/>
          </w:tcPr>
          <w:p w14:paraId="62FF1FE7" w14:textId="77777777" w:rsidR="0056779C" w:rsidRDefault="0056779C" w:rsidP="004010F7">
            <w:pPr>
              <w:pStyle w:val="ListParagraph"/>
              <w:numPr>
                <w:ilvl w:val="0"/>
                <w:numId w:val="4"/>
              </w:numPr>
              <w:spacing w:before="120" w:after="60"/>
              <w:ind w:left="170" w:hanging="170"/>
              <w:contextualSpacing w:val="0"/>
              <w:jc w:val="both"/>
              <w:rPr>
                <w:rFonts w:ascii="proxima-nova" w:hAnsi="proxima-nova" w:cs="Arial"/>
                <w:color w:val="444444"/>
              </w:rPr>
            </w:pPr>
            <w:r>
              <w:rPr>
                <w:rFonts w:ascii="Arial" w:hAnsi="Arial" w:cs="Arial"/>
                <w:sz w:val="20"/>
              </w:rPr>
              <w:t>Horariamente para todas las horas del día en curso</w:t>
            </w:r>
          </w:p>
        </w:tc>
      </w:tr>
    </w:tbl>
    <w:p w14:paraId="65CB07AF" w14:textId="0D6D9402" w:rsidR="00914FBD"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Previsión producción eólica y solar. </w:t>
      </w:r>
    </w:p>
    <w:p w14:paraId="38F2A216" w14:textId="77777777" w:rsidR="00CA5647" w:rsidRPr="00CA5647" w:rsidRDefault="00CA5647" w:rsidP="000801A8">
      <w:pPr>
        <w:spacing w:before="120" w:after="240" w:line="240" w:lineRule="auto"/>
        <w:jc w:val="both"/>
        <w:rPr>
          <w:rFonts w:ascii="Arial" w:hAnsi="Arial" w:cs="Arial"/>
        </w:rPr>
      </w:pPr>
      <w:r w:rsidRPr="00CA5647">
        <w:rPr>
          <w:rFonts w:ascii="Arial" w:hAnsi="Arial" w:cs="Arial"/>
        </w:rPr>
        <w:t>El OS facilitará la información correspondie</w:t>
      </w:r>
      <w:r w:rsidRPr="00183768">
        <w:rPr>
          <w:rFonts w:ascii="Arial" w:hAnsi="Arial" w:cs="Arial"/>
        </w:rPr>
        <w:t>nte a las previsiones de generación (incluida la generación asociada al autoconsumo) eólica y solar</w:t>
      </w:r>
      <w:r w:rsidR="0014447D" w:rsidRPr="00183768">
        <w:rPr>
          <w:rFonts w:ascii="Arial" w:hAnsi="Arial" w:cs="Arial"/>
        </w:rPr>
        <w:t xml:space="preserve"> </w:t>
      </w:r>
      <w:r w:rsidR="00CD4B40" w:rsidRPr="00183768">
        <w:rPr>
          <w:rFonts w:ascii="Arial" w:hAnsi="Arial" w:cs="Arial"/>
        </w:rPr>
        <w:t xml:space="preserve">térmica y fotovoltaica </w:t>
      </w:r>
      <w:r w:rsidR="0014447D" w:rsidRPr="00183768">
        <w:rPr>
          <w:rFonts w:ascii="Arial" w:hAnsi="Arial" w:cs="Arial"/>
        </w:rPr>
        <w:t>del sistema peninsular español</w:t>
      </w:r>
      <w:r w:rsidRPr="00183768">
        <w:rPr>
          <w:rFonts w:ascii="Arial" w:hAnsi="Arial" w:cs="Arial"/>
        </w:rPr>
        <w:t xml:space="preserve">: </w:t>
      </w:r>
    </w:p>
    <w:tbl>
      <w:tblPr>
        <w:tblStyle w:val="TableGrid"/>
        <w:tblW w:w="0" w:type="auto"/>
        <w:tblLook w:val="04A0" w:firstRow="1" w:lastRow="0" w:firstColumn="1" w:lastColumn="0" w:noHBand="0" w:noVBand="1"/>
      </w:tblPr>
      <w:tblGrid>
        <w:gridCol w:w="4106"/>
        <w:gridCol w:w="4388"/>
      </w:tblGrid>
      <w:tr w:rsidR="0014447D" w14:paraId="29A67D9C" w14:textId="77777777" w:rsidTr="0014447D">
        <w:tc>
          <w:tcPr>
            <w:tcW w:w="4106" w:type="dxa"/>
          </w:tcPr>
          <w:p w14:paraId="4F40F3D8" w14:textId="29DBB4B0" w:rsidR="0014447D" w:rsidRPr="0014447D" w:rsidRDefault="0014447D" w:rsidP="007E70FC">
            <w:pPr>
              <w:spacing w:before="120"/>
              <w:jc w:val="both"/>
              <w:rPr>
                <w:rFonts w:ascii="Arial" w:hAnsi="Arial" w:cs="Arial"/>
                <w:sz w:val="20"/>
                <w:szCs w:val="20"/>
              </w:rPr>
            </w:pPr>
            <w:r w:rsidRPr="0014447D">
              <w:rPr>
                <w:rFonts w:ascii="Arial" w:hAnsi="Arial" w:cs="Arial"/>
                <w:sz w:val="20"/>
                <w:szCs w:val="20"/>
              </w:rPr>
              <w:t>Diariamente: Con una antelación no inferior a las 18h00 CET del día anterior al de suministro</w:t>
            </w:r>
            <w:r w:rsidR="007C553C">
              <w:rPr>
                <w:rFonts w:ascii="Arial" w:hAnsi="Arial" w:cs="Arial"/>
                <w:sz w:val="20"/>
                <w:szCs w:val="20"/>
              </w:rPr>
              <w:t>.</w:t>
            </w:r>
          </w:p>
        </w:tc>
        <w:tc>
          <w:tcPr>
            <w:tcW w:w="4388" w:type="dxa"/>
          </w:tcPr>
          <w:p w14:paraId="09D774BF" w14:textId="4ACA6710" w:rsidR="0014447D" w:rsidRPr="0014447D" w:rsidRDefault="0014447D" w:rsidP="00F7112A">
            <w:pPr>
              <w:pStyle w:val="ListParagraph"/>
              <w:numPr>
                <w:ilvl w:val="0"/>
                <w:numId w:val="4"/>
              </w:numPr>
              <w:spacing w:before="120" w:after="60"/>
              <w:ind w:left="170" w:hanging="170"/>
              <w:contextualSpacing w:val="0"/>
              <w:jc w:val="both"/>
              <w:rPr>
                <w:rFonts w:ascii="Arial" w:hAnsi="Arial" w:cs="Arial"/>
                <w:sz w:val="20"/>
                <w:szCs w:val="20"/>
              </w:rPr>
            </w:pPr>
            <w:r w:rsidRPr="0014447D">
              <w:rPr>
                <w:rFonts w:ascii="Arial" w:hAnsi="Arial" w:cs="Arial"/>
                <w:sz w:val="20"/>
              </w:rPr>
              <w:t xml:space="preserve">Previsión </w:t>
            </w:r>
            <w:r w:rsidR="00CD4B40">
              <w:rPr>
                <w:rFonts w:ascii="Arial" w:hAnsi="Arial" w:cs="Arial"/>
                <w:sz w:val="20"/>
              </w:rPr>
              <w:t>desde e</w:t>
            </w:r>
            <w:r w:rsidRPr="0014447D">
              <w:rPr>
                <w:rFonts w:ascii="Arial" w:hAnsi="Arial" w:cs="Arial"/>
                <w:sz w:val="20"/>
              </w:rPr>
              <w:t>l día siguiente y la semana móvil siguiente</w:t>
            </w:r>
            <w:ins w:id="34" w:author="Red Eléctrica" w:date="2021-01-25T11:16:00Z">
              <w:r w:rsidR="00B469DA">
                <w:rPr>
                  <w:rFonts w:ascii="Arial" w:hAnsi="Arial" w:cs="Arial"/>
                  <w:sz w:val="20"/>
                </w:rPr>
                <w:t xml:space="preserve"> con resolución cuarto-horaria</w:t>
              </w:r>
            </w:ins>
            <w:r w:rsidR="00CD4B40">
              <w:rPr>
                <w:rFonts w:ascii="Arial" w:hAnsi="Arial" w:cs="Arial"/>
                <w:sz w:val="20"/>
              </w:rPr>
              <w:t>.</w:t>
            </w:r>
          </w:p>
        </w:tc>
      </w:tr>
      <w:tr w:rsidR="0014447D" w14:paraId="3045683E" w14:textId="77777777" w:rsidTr="0014447D">
        <w:tc>
          <w:tcPr>
            <w:tcW w:w="4106" w:type="dxa"/>
          </w:tcPr>
          <w:p w14:paraId="732D8251" w14:textId="6745983C" w:rsidR="0014447D" w:rsidRPr="0014447D" w:rsidRDefault="0014447D" w:rsidP="000801A8">
            <w:pPr>
              <w:spacing w:before="120"/>
              <w:jc w:val="both"/>
              <w:rPr>
                <w:rFonts w:ascii="Arial" w:hAnsi="Arial" w:cs="Arial"/>
                <w:sz w:val="20"/>
                <w:szCs w:val="20"/>
              </w:rPr>
            </w:pPr>
            <w:r w:rsidRPr="0014447D">
              <w:rPr>
                <w:rFonts w:ascii="Arial" w:hAnsi="Arial" w:cs="Arial"/>
                <w:sz w:val="20"/>
                <w:szCs w:val="20"/>
              </w:rPr>
              <w:t>Horariamente: Cada hora</w:t>
            </w:r>
            <w:r w:rsidR="007C553C">
              <w:rPr>
                <w:rFonts w:ascii="Arial" w:hAnsi="Arial" w:cs="Arial"/>
                <w:sz w:val="20"/>
                <w:szCs w:val="20"/>
              </w:rPr>
              <w:t>.</w:t>
            </w:r>
          </w:p>
        </w:tc>
        <w:tc>
          <w:tcPr>
            <w:tcW w:w="4388" w:type="dxa"/>
          </w:tcPr>
          <w:p w14:paraId="33ED438E" w14:textId="1E5A96DB" w:rsidR="0014447D" w:rsidRPr="0014447D" w:rsidRDefault="00CD4B40" w:rsidP="00F7112A">
            <w:pPr>
              <w:pStyle w:val="ListParagraph"/>
              <w:numPr>
                <w:ilvl w:val="0"/>
                <w:numId w:val="4"/>
              </w:numPr>
              <w:spacing w:before="120" w:after="60"/>
              <w:ind w:left="170" w:hanging="170"/>
              <w:contextualSpacing w:val="0"/>
              <w:jc w:val="both"/>
              <w:rPr>
                <w:rFonts w:ascii="Arial" w:hAnsi="Arial" w:cs="Arial"/>
                <w:sz w:val="20"/>
                <w:szCs w:val="20"/>
              </w:rPr>
            </w:pPr>
            <w:r>
              <w:rPr>
                <w:rFonts w:ascii="Arial" w:hAnsi="Arial" w:cs="Arial"/>
                <w:sz w:val="20"/>
              </w:rPr>
              <w:t>P</w:t>
            </w:r>
            <w:r w:rsidR="0014447D" w:rsidRPr="00CD4B40">
              <w:rPr>
                <w:rFonts w:ascii="Arial" w:hAnsi="Arial" w:cs="Arial"/>
                <w:sz w:val="20"/>
              </w:rPr>
              <w:t xml:space="preserve">revisión </w:t>
            </w:r>
            <w:r>
              <w:rPr>
                <w:rFonts w:ascii="Arial" w:hAnsi="Arial" w:cs="Arial"/>
                <w:sz w:val="20"/>
              </w:rPr>
              <w:t xml:space="preserve">desde </w:t>
            </w:r>
            <w:r w:rsidR="0014447D" w:rsidRPr="00CD4B40">
              <w:rPr>
                <w:rFonts w:ascii="Arial" w:hAnsi="Arial" w:cs="Arial"/>
                <w:sz w:val="20"/>
              </w:rPr>
              <w:t xml:space="preserve">hora siguiente a </w:t>
            </w:r>
            <w:r>
              <w:rPr>
                <w:rFonts w:ascii="Arial" w:hAnsi="Arial" w:cs="Arial"/>
                <w:sz w:val="20"/>
              </w:rPr>
              <w:t>l</w:t>
            </w:r>
            <w:r w:rsidR="0014447D" w:rsidRPr="00CD4B40">
              <w:rPr>
                <w:rFonts w:ascii="Arial" w:hAnsi="Arial" w:cs="Arial"/>
                <w:sz w:val="20"/>
              </w:rPr>
              <w:t xml:space="preserve">a </w:t>
            </w:r>
            <w:r>
              <w:rPr>
                <w:rFonts w:ascii="Arial" w:hAnsi="Arial" w:cs="Arial"/>
                <w:sz w:val="20"/>
              </w:rPr>
              <w:t xml:space="preserve">hora de </w:t>
            </w:r>
            <w:r w:rsidR="0014447D" w:rsidRPr="00CD4B40">
              <w:rPr>
                <w:rFonts w:ascii="Arial" w:hAnsi="Arial" w:cs="Arial"/>
                <w:sz w:val="20"/>
              </w:rPr>
              <w:t>publicación y el período horario final del día siguiente</w:t>
            </w:r>
            <w:ins w:id="35" w:author="Red Eléctrica" w:date="2021-01-05T11:00:00Z">
              <w:r w:rsidR="00553830">
                <w:rPr>
                  <w:rFonts w:ascii="Arial" w:hAnsi="Arial" w:cs="Arial"/>
                  <w:sz w:val="20"/>
                </w:rPr>
                <w:t xml:space="preserve"> con resolución cuarto-horaria</w:t>
              </w:r>
            </w:ins>
          </w:p>
        </w:tc>
      </w:tr>
    </w:tbl>
    <w:p w14:paraId="75B6D094" w14:textId="77777777" w:rsidR="0012227E" w:rsidRDefault="0012227E" w:rsidP="000801A8">
      <w:pPr>
        <w:spacing w:before="240" w:after="200" w:line="240" w:lineRule="auto"/>
        <w:jc w:val="both"/>
        <w:rPr>
          <w:rFonts w:ascii="Arial" w:hAnsi="Arial" w:cs="Arial"/>
        </w:rPr>
      </w:pPr>
      <w:r>
        <w:rPr>
          <w:rFonts w:ascii="Arial" w:hAnsi="Arial" w:cs="Arial"/>
        </w:rPr>
        <w:t xml:space="preserve">Adicionalmente, y de acuerdo con la Circular 4/2019, el OS realizará y publicará las previsiones de </w:t>
      </w:r>
      <w:r w:rsidRPr="00872D3F">
        <w:rPr>
          <w:rFonts w:ascii="Arial" w:hAnsi="Arial" w:cs="Arial"/>
        </w:rPr>
        <w:t>eólica y solar fotovoltaica</w:t>
      </w:r>
      <w:r>
        <w:rPr>
          <w:rFonts w:ascii="Arial" w:hAnsi="Arial" w:cs="Arial"/>
        </w:rPr>
        <w:t xml:space="preserve"> en los siguientes </w:t>
      </w:r>
      <w:r w:rsidRPr="00872D3F">
        <w:rPr>
          <w:rFonts w:ascii="Arial" w:hAnsi="Arial" w:cs="Arial"/>
        </w:rPr>
        <w:t>dos niveles de previsión</w:t>
      </w:r>
      <w:r>
        <w:rPr>
          <w:rFonts w:ascii="Arial" w:hAnsi="Arial" w:cs="Arial"/>
        </w:rPr>
        <w:t>:</w:t>
      </w:r>
    </w:p>
    <w:tbl>
      <w:tblPr>
        <w:tblStyle w:val="TableGrid"/>
        <w:tblW w:w="0" w:type="auto"/>
        <w:tblLook w:val="04A0" w:firstRow="1" w:lastRow="0" w:firstColumn="1" w:lastColumn="0" w:noHBand="0" w:noVBand="1"/>
      </w:tblPr>
      <w:tblGrid>
        <w:gridCol w:w="4106"/>
        <w:gridCol w:w="4388"/>
      </w:tblGrid>
      <w:tr w:rsidR="0012227E" w:rsidRPr="0014447D" w14:paraId="3EA48E46" w14:textId="77777777" w:rsidTr="00D24ABF">
        <w:tc>
          <w:tcPr>
            <w:tcW w:w="4106" w:type="dxa"/>
          </w:tcPr>
          <w:p w14:paraId="44813C40" w14:textId="77777777" w:rsidR="0012227E" w:rsidRPr="0014447D" w:rsidRDefault="0012227E" w:rsidP="007E70FC">
            <w:pPr>
              <w:spacing w:before="120"/>
              <w:jc w:val="both"/>
              <w:rPr>
                <w:rFonts w:ascii="Arial" w:hAnsi="Arial" w:cs="Arial"/>
                <w:sz w:val="20"/>
                <w:szCs w:val="20"/>
              </w:rPr>
            </w:pPr>
            <w:r>
              <w:rPr>
                <w:rFonts w:ascii="Arial" w:hAnsi="Arial" w:cs="Arial"/>
                <w:sz w:val="20"/>
                <w:szCs w:val="20"/>
              </w:rPr>
              <w:t xml:space="preserve">Diaria D+1: </w:t>
            </w:r>
            <w:r>
              <w:rPr>
                <w:rFonts w:ascii="Arial" w:hAnsi="Arial" w:cs="Arial"/>
                <w:sz w:val="20"/>
              </w:rPr>
              <w:t>A</w:t>
            </w:r>
            <w:r w:rsidRPr="00C75EB8">
              <w:rPr>
                <w:rFonts w:ascii="Arial" w:hAnsi="Arial" w:cs="Arial"/>
                <w:sz w:val="20"/>
              </w:rPr>
              <w:t>ntes de las 11:00</w:t>
            </w:r>
            <w:r>
              <w:rPr>
                <w:rFonts w:ascii="Arial" w:hAnsi="Arial" w:cs="Arial"/>
                <w:sz w:val="20"/>
              </w:rPr>
              <w:t xml:space="preserve"> </w:t>
            </w:r>
          </w:p>
        </w:tc>
        <w:tc>
          <w:tcPr>
            <w:tcW w:w="4388" w:type="dxa"/>
          </w:tcPr>
          <w:p w14:paraId="2CF14303" w14:textId="77777777" w:rsidR="0012227E" w:rsidRPr="0014447D" w:rsidRDefault="0012227E" w:rsidP="00F7112A">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rPr>
              <w:t xml:space="preserve">Predicción diaria de </w:t>
            </w:r>
            <w:r w:rsidRPr="00C75EB8">
              <w:rPr>
                <w:rFonts w:ascii="Arial" w:hAnsi="Arial" w:cs="Arial"/>
                <w:sz w:val="20"/>
              </w:rPr>
              <w:t>generación peninsular eólica más fotovoltaica para el día siguiente, con desglose horario</w:t>
            </w:r>
          </w:p>
        </w:tc>
      </w:tr>
      <w:tr w:rsidR="0012227E" w:rsidRPr="0014447D" w14:paraId="3B79D4A6" w14:textId="77777777" w:rsidTr="00D24ABF">
        <w:tc>
          <w:tcPr>
            <w:tcW w:w="4106" w:type="dxa"/>
          </w:tcPr>
          <w:p w14:paraId="49F2F882" w14:textId="77777777" w:rsidR="0012227E" w:rsidRDefault="0012227E" w:rsidP="000801A8">
            <w:pPr>
              <w:spacing w:before="120"/>
              <w:jc w:val="both"/>
              <w:rPr>
                <w:rFonts w:ascii="Arial" w:hAnsi="Arial" w:cs="Arial"/>
                <w:sz w:val="20"/>
                <w:szCs w:val="20"/>
              </w:rPr>
            </w:pPr>
            <w:proofErr w:type="spellStart"/>
            <w:r>
              <w:rPr>
                <w:rFonts w:ascii="Arial" w:hAnsi="Arial" w:cs="Arial"/>
                <w:sz w:val="20"/>
                <w:szCs w:val="20"/>
              </w:rPr>
              <w:t>Intradiaria</w:t>
            </w:r>
            <w:proofErr w:type="spellEnd"/>
            <w:r>
              <w:rPr>
                <w:rFonts w:ascii="Arial" w:hAnsi="Arial" w:cs="Arial"/>
                <w:sz w:val="20"/>
                <w:szCs w:val="20"/>
              </w:rPr>
              <w:t xml:space="preserve"> H+3: </w:t>
            </w:r>
            <w:r>
              <w:rPr>
                <w:rFonts w:ascii="Arial" w:hAnsi="Arial" w:cs="Arial"/>
                <w:sz w:val="20"/>
              </w:rPr>
              <w:t>T</w:t>
            </w:r>
            <w:r w:rsidRPr="00C75EB8">
              <w:rPr>
                <w:rFonts w:ascii="Arial" w:hAnsi="Arial" w:cs="Arial"/>
                <w:sz w:val="20"/>
              </w:rPr>
              <w:t>res horas antes de cada hora</w:t>
            </w:r>
            <w:r>
              <w:rPr>
                <w:rFonts w:ascii="Arial" w:hAnsi="Arial" w:cs="Arial"/>
                <w:sz w:val="20"/>
              </w:rPr>
              <w:t xml:space="preserve"> </w:t>
            </w:r>
            <w:r w:rsidRPr="00C75EB8">
              <w:rPr>
                <w:rFonts w:ascii="Arial" w:hAnsi="Arial" w:cs="Arial"/>
                <w:sz w:val="20"/>
              </w:rPr>
              <w:t>del día en curso</w:t>
            </w:r>
          </w:p>
        </w:tc>
        <w:tc>
          <w:tcPr>
            <w:tcW w:w="4388" w:type="dxa"/>
          </w:tcPr>
          <w:p w14:paraId="09346E58" w14:textId="77777777" w:rsidR="0012227E" w:rsidRDefault="0012227E" w:rsidP="00F7112A">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Pr="00C75EB8">
              <w:rPr>
                <w:rFonts w:ascii="Arial" w:hAnsi="Arial" w:cs="Arial"/>
                <w:sz w:val="20"/>
              </w:rPr>
              <w:t xml:space="preserve">redicción </w:t>
            </w:r>
            <w:proofErr w:type="spellStart"/>
            <w:r w:rsidRPr="00C75EB8">
              <w:rPr>
                <w:rFonts w:ascii="Arial" w:hAnsi="Arial" w:cs="Arial"/>
                <w:sz w:val="20"/>
              </w:rPr>
              <w:t>intradiaria</w:t>
            </w:r>
            <w:proofErr w:type="spellEnd"/>
            <w:r w:rsidRPr="00C75EB8">
              <w:rPr>
                <w:rFonts w:ascii="Arial" w:hAnsi="Arial" w:cs="Arial"/>
                <w:sz w:val="20"/>
              </w:rPr>
              <w:t xml:space="preserve"> de la generación peninsular eólica más fotovoltaica</w:t>
            </w:r>
          </w:p>
        </w:tc>
      </w:tr>
    </w:tbl>
    <w:p w14:paraId="71BCDB34" w14:textId="3FD3BE82" w:rsidR="009932F3"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Indisponibilidad de las infraestructuras de transporte. </w:t>
      </w:r>
    </w:p>
    <w:p w14:paraId="75323B12" w14:textId="29921A68" w:rsidR="00CA5647" w:rsidRDefault="00CA5647" w:rsidP="000801A8">
      <w:pPr>
        <w:spacing w:before="120" w:after="0" w:line="240" w:lineRule="auto"/>
        <w:jc w:val="both"/>
        <w:rPr>
          <w:rFonts w:ascii="Arial" w:hAnsi="Arial" w:cs="Arial"/>
        </w:rPr>
      </w:pPr>
      <w:r w:rsidRPr="00CA5647">
        <w:rPr>
          <w:rFonts w:ascii="Arial" w:hAnsi="Arial" w:cs="Arial"/>
        </w:rPr>
        <w:t>El OS facilitará</w:t>
      </w:r>
      <w:r w:rsidR="00E96F5C">
        <w:rPr>
          <w:rFonts w:ascii="Arial" w:hAnsi="Arial" w:cs="Arial"/>
        </w:rPr>
        <w:t>,</w:t>
      </w:r>
      <w:r w:rsidRPr="00CA5647">
        <w:rPr>
          <w:rFonts w:ascii="Arial" w:hAnsi="Arial" w:cs="Arial"/>
        </w:rPr>
        <w:t xml:space="preserve"> </w:t>
      </w:r>
      <w:r w:rsidR="00A57941">
        <w:rPr>
          <w:rFonts w:ascii="Arial" w:hAnsi="Arial" w:cs="Arial"/>
        </w:rPr>
        <w:t>semanalmente</w:t>
      </w:r>
      <w:r w:rsidR="00E96F5C">
        <w:rPr>
          <w:rFonts w:ascii="Arial" w:hAnsi="Arial" w:cs="Arial"/>
        </w:rPr>
        <w:t>,</w:t>
      </w:r>
      <w:r w:rsidR="00CB2C90">
        <w:rPr>
          <w:rFonts w:ascii="Arial" w:hAnsi="Arial" w:cs="Arial"/>
        </w:rPr>
        <w:t xml:space="preserve"> </w:t>
      </w:r>
      <w:r w:rsidRPr="00CA5647">
        <w:rPr>
          <w:rFonts w:ascii="Arial" w:hAnsi="Arial" w:cs="Arial"/>
        </w:rPr>
        <w:t>la información</w:t>
      </w:r>
      <w:r>
        <w:rPr>
          <w:rFonts w:ascii="Arial" w:hAnsi="Arial" w:cs="Arial"/>
        </w:rPr>
        <w:t xml:space="preserve"> </w:t>
      </w:r>
      <w:r w:rsidRPr="00CA5647">
        <w:rPr>
          <w:rFonts w:ascii="Arial" w:hAnsi="Arial" w:cs="Arial"/>
        </w:rPr>
        <w:t>actualizada</w:t>
      </w:r>
      <w:r w:rsidR="00A57941">
        <w:rPr>
          <w:rFonts w:ascii="Arial" w:hAnsi="Arial" w:cs="Arial"/>
        </w:rPr>
        <w:t xml:space="preserve">, </w:t>
      </w:r>
      <w:r w:rsidRPr="00CA5647">
        <w:rPr>
          <w:rFonts w:ascii="Arial" w:hAnsi="Arial" w:cs="Arial"/>
        </w:rPr>
        <w:t>correspondiente a las fechas de inicio y fin</w:t>
      </w:r>
      <w:r w:rsidR="007417D8">
        <w:rPr>
          <w:rFonts w:ascii="Arial" w:hAnsi="Arial" w:cs="Arial"/>
        </w:rPr>
        <w:t xml:space="preserve"> (día y hora)</w:t>
      </w:r>
      <w:r w:rsidRPr="00CA5647">
        <w:rPr>
          <w:rFonts w:ascii="Arial" w:hAnsi="Arial" w:cs="Arial"/>
        </w:rPr>
        <w:t xml:space="preserve"> asociadas a</w:t>
      </w:r>
      <w:r>
        <w:rPr>
          <w:rFonts w:ascii="Arial" w:hAnsi="Arial" w:cs="Arial"/>
        </w:rPr>
        <w:t xml:space="preserve"> </w:t>
      </w:r>
      <w:r w:rsidRPr="00CA5647">
        <w:rPr>
          <w:rFonts w:ascii="Arial" w:hAnsi="Arial" w:cs="Arial"/>
        </w:rPr>
        <w:t>indisponibilidades y planes de mantenimiento que modifiquen la capacidad de intercambio</w:t>
      </w:r>
      <w:r>
        <w:rPr>
          <w:rFonts w:ascii="Arial" w:hAnsi="Arial" w:cs="Arial"/>
        </w:rPr>
        <w:t xml:space="preserve"> </w:t>
      </w:r>
      <w:r w:rsidRPr="00CA5647">
        <w:rPr>
          <w:rFonts w:ascii="Arial" w:hAnsi="Arial" w:cs="Arial"/>
        </w:rPr>
        <w:t>de las interconexiones internacionales en un valor igual o superior a 100 MW</w:t>
      </w:r>
      <w:r w:rsidR="00CA2AF7">
        <w:rPr>
          <w:rFonts w:ascii="Arial" w:hAnsi="Arial" w:cs="Arial"/>
        </w:rPr>
        <w:t xml:space="preserve"> y </w:t>
      </w:r>
      <w:r w:rsidR="00CC79AC">
        <w:rPr>
          <w:rFonts w:ascii="Arial" w:hAnsi="Arial" w:cs="Arial"/>
        </w:rPr>
        <w:t xml:space="preserve">la mantendrá </w:t>
      </w:r>
      <w:r w:rsidR="00CA2AF7">
        <w:rPr>
          <w:rFonts w:ascii="Arial" w:hAnsi="Arial" w:cs="Arial"/>
        </w:rPr>
        <w:t xml:space="preserve">actualizará </w:t>
      </w:r>
      <w:r w:rsidR="00CC79AC">
        <w:rPr>
          <w:rFonts w:ascii="Arial" w:hAnsi="Arial" w:cs="Arial"/>
        </w:rPr>
        <w:t>en caso de producirse modificaciones</w:t>
      </w:r>
      <w:r w:rsidRPr="00CA5647">
        <w:rPr>
          <w:rFonts w:ascii="Arial" w:hAnsi="Arial" w:cs="Arial"/>
        </w:rPr>
        <w:t xml:space="preserve">. </w:t>
      </w:r>
    </w:p>
    <w:p w14:paraId="23111202" w14:textId="78E8791B" w:rsidR="00CD4B40"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Disponibilidad/indisponibilidad</w:t>
      </w:r>
      <w:r w:rsidR="0077508D" w:rsidRPr="00FB473C">
        <w:rPr>
          <w:rFonts w:ascii="Arial" w:hAnsi="Arial" w:cs="Arial"/>
          <w:color w:val="auto"/>
          <w:sz w:val="22"/>
          <w:szCs w:val="22"/>
        </w:rPr>
        <w:t xml:space="preserve"> </w:t>
      </w:r>
      <w:r w:rsidRPr="00FB473C">
        <w:rPr>
          <w:rFonts w:ascii="Arial" w:hAnsi="Arial" w:cs="Arial"/>
          <w:color w:val="auto"/>
          <w:sz w:val="22"/>
          <w:szCs w:val="22"/>
        </w:rPr>
        <w:t xml:space="preserve">de unidades de generación y </w:t>
      </w:r>
      <w:r w:rsidR="0077508D" w:rsidRPr="00FB473C">
        <w:rPr>
          <w:rFonts w:ascii="Arial" w:hAnsi="Arial" w:cs="Arial"/>
          <w:color w:val="auto"/>
          <w:sz w:val="22"/>
          <w:szCs w:val="22"/>
        </w:rPr>
        <w:t>demanda</w:t>
      </w:r>
      <w:r w:rsidRPr="00FB473C">
        <w:rPr>
          <w:rFonts w:ascii="Arial" w:hAnsi="Arial" w:cs="Arial"/>
          <w:color w:val="auto"/>
          <w:sz w:val="22"/>
          <w:szCs w:val="22"/>
        </w:rPr>
        <w:t>.</w:t>
      </w:r>
    </w:p>
    <w:p w14:paraId="60ECA2ED" w14:textId="77777777" w:rsidR="00CA5647" w:rsidRPr="00CA5647" w:rsidRDefault="00CA5647" w:rsidP="000801A8">
      <w:pPr>
        <w:spacing w:before="120" w:after="0" w:line="240" w:lineRule="auto"/>
        <w:jc w:val="both"/>
        <w:rPr>
          <w:rFonts w:ascii="Arial" w:hAnsi="Arial" w:cs="Arial"/>
        </w:rPr>
      </w:pPr>
      <w:r w:rsidRPr="00CA5647">
        <w:rPr>
          <w:rFonts w:ascii="Arial" w:hAnsi="Arial" w:cs="Arial"/>
        </w:rPr>
        <w:t>El OS</w:t>
      </w:r>
      <w:r>
        <w:rPr>
          <w:rFonts w:ascii="Arial" w:hAnsi="Arial" w:cs="Arial"/>
        </w:rPr>
        <w:t xml:space="preserve"> </w:t>
      </w:r>
      <w:r w:rsidRPr="00CA5647">
        <w:rPr>
          <w:rFonts w:ascii="Arial" w:hAnsi="Arial" w:cs="Arial"/>
        </w:rPr>
        <w:t xml:space="preserve">facilitará la información correspondiente a: </w:t>
      </w:r>
    </w:p>
    <w:p w14:paraId="713353E2" w14:textId="08147B2D" w:rsidR="00183768" w:rsidRDefault="00CA5647" w:rsidP="00EE46BA">
      <w:pPr>
        <w:pStyle w:val="ListParagraph"/>
        <w:numPr>
          <w:ilvl w:val="0"/>
          <w:numId w:val="8"/>
        </w:numPr>
        <w:spacing w:before="120" w:after="120" w:line="240" w:lineRule="auto"/>
        <w:ind w:left="419" w:hanging="357"/>
        <w:contextualSpacing w:val="0"/>
        <w:jc w:val="both"/>
        <w:rPr>
          <w:rFonts w:ascii="Arial" w:hAnsi="Arial" w:cs="Arial"/>
        </w:rPr>
      </w:pPr>
      <w:r w:rsidRPr="00183768">
        <w:rPr>
          <w:rFonts w:ascii="Arial" w:hAnsi="Arial" w:cs="Arial"/>
        </w:rPr>
        <w:t xml:space="preserve">La generación eléctrica disponible agregada por tipo de producción conforme a las categorías definidas para la </w:t>
      </w:r>
      <w:r w:rsidRPr="00423350">
        <w:rPr>
          <w:rFonts w:ascii="Arial" w:hAnsi="Arial" w:cs="Arial"/>
        </w:rPr>
        <w:t xml:space="preserve">generación en </w:t>
      </w:r>
      <w:r w:rsidR="00456DE2">
        <w:rPr>
          <w:rFonts w:ascii="Arial" w:hAnsi="Arial" w:cs="Arial"/>
        </w:rPr>
        <w:t xml:space="preserve">el </w:t>
      </w:r>
      <w:r w:rsidRPr="00423350">
        <w:rPr>
          <w:rFonts w:ascii="Arial" w:hAnsi="Arial" w:cs="Arial"/>
        </w:rPr>
        <w:t xml:space="preserve">apartado </w:t>
      </w:r>
      <w:r w:rsidR="0077508D" w:rsidRPr="00423350">
        <w:rPr>
          <w:rFonts w:ascii="Arial" w:hAnsi="Arial" w:cs="Arial"/>
        </w:rPr>
        <w:t>1.</w:t>
      </w:r>
      <w:r w:rsidR="006509BE" w:rsidRPr="00423350">
        <w:rPr>
          <w:rFonts w:ascii="Arial" w:hAnsi="Arial" w:cs="Arial"/>
        </w:rPr>
        <w:t>9</w:t>
      </w:r>
      <w:r w:rsidR="0077508D" w:rsidRPr="00423350">
        <w:rPr>
          <w:rFonts w:ascii="Arial" w:hAnsi="Arial" w:cs="Arial"/>
        </w:rPr>
        <w:t xml:space="preserve"> </w:t>
      </w:r>
      <w:r w:rsidRPr="00423350">
        <w:rPr>
          <w:rFonts w:ascii="Arial" w:hAnsi="Arial" w:cs="Arial"/>
        </w:rPr>
        <w:t xml:space="preserve">de </w:t>
      </w:r>
      <w:r w:rsidRPr="00183768">
        <w:rPr>
          <w:rFonts w:ascii="Arial" w:hAnsi="Arial" w:cs="Arial"/>
        </w:rPr>
        <w:t xml:space="preserve">este anexo con periodicidad mensual, para el horizonte semanal, mensual, trimestral y anual. </w:t>
      </w:r>
    </w:p>
    <w:p w14:paraId="5925F39F" w14:textId="77777777" w:rsidR="00CA5647" w:rsidRPr="00183768" w:rsidRDefault="00CA5647" w:rsidP="00EE46BA">
      <w:pPr>
        <w:pStyle w:val="ListParagraph"/>
        <w:numPr>
          <w:ilvl w:val="0"/>
          <w:numId w:val="8"/>
        </w:numPr>
        <w:spacing w:after="240" w:line="240" w:lineRule="auto"/>
        <w:ind w:left="419" w:hanging="357"/>
        <w:contextualSpacing w:val="0"/>
        <w:jc w:val="both"/>
        <w:rPr>
          <w:rFonts w:ascii="Arial" w:hAnsi="Arial" w:cs="Arial"/>
        </w:rPr>
      </w:pPr>
      <w:r w:rsidRPr="00183768">
        <w:rPr>
          <w:rFonts w:ascii="Arial" w:hAnsi="Arial" w:cs="Arial"/>
        </w:rPr>
        <w:t xml:space="preserve">Planes de mantenimiento e indisponibilidades. </w:t>
      </w:r>
    </w:p>
    <w:tbl>
      <w:tblPr>
        <w:tblStyle w:val="TableGrid"/>
        <w:tblW w:w="0" w:type="auto"/>
        <w:tblLook w:val="04A0" w:firstRow="1" w:lastRow="0" w:firstColumn="1" w:lastColumn="0" w:noHBand="0" w:noVBand="1"/>
      </w:tblPr>
      <w:tblGrid>
        <w:gridCol w:w="2830"/>
        <w:gridCol w:w="5664"/>
      </w:tblGrid>
      <w:tr w:rsidR="006452C1" w:rsidRPr="0014447D" w14:paraId="3346C02A" w14:textId="77777777" w:rsidTr="00417850">
        <w:trPr>
          <w:trHeight w:val="726"/>
        </w:trPr>
        <w:tc>
          <w:tcPr>
            <w:tcW w:w="2830" w:type="dxa"/>
          </w:tcPr>
          <w:p w14:paraId="1FFFF19B" w14:textId="1360125F" w:rsidR="006452C1" w:rsidRPr="00417850" w:rsidRDefault="006452C1" w:rsidP="00543A05">
            <w:pPr>
              <w:spacing w:before="120" w:after="60"/>
              <w:jc w:val="both"/>
              <w:rPr>
                <w:rFonts w:ascii="Arial" w:hAnsi="Arial" w:cs="Arial"/>
                <w:sz w:val="20"/>
                <w:szCs w:val="20"/>
              </w:rPr>
            </w:pPr>
            <w:r w:rsidRPr="00417850">
              <w:rPr>
                <w:rFonts w:ascii="Arial" w:hAnsi="Arial" w:cs="Arial"/>
                <w:sz w:val="20"/>
                <w:szCs w:val="20"/>
              </w:rPr>
              <w:t>Mensual</w:t>
            </w:r>
            <w:r w:rsidR="007E22CF">
              <w:rPr>
                <w:rFonts w:ascii="Arial" w:hAnsi="Arial" w:cs="Arial"/>
                <w:sz w:val="20"/>
                <w:szCs w:val="20"/>
              </w:rPr>
              <w:t>mente</w:t>
            </w:r>
            <w:r w:rsidRPr="00417850">
              <w:rPr>
                <w:rFonts w:ascii="Arial" w:hAnsi="Arial" w:cs="Arial"/>
                <w:sz w:val="20"/>
              </w:rPr>
              <w:t>,</w:t>
            </w:r>
            <w:r w:rsidR="005C223E">
              <w:rPr>
                <w:rFonts w:ascii="Arial" w:hAnsi="Arial" w:cs="Arial"/>
                <w:sz w:val="20"/>
              </w:rPr>
              <w:t xml:space="preserve"> </w:t>
            </w:r>
            <w:r w:rsidRPr="00417850">
              <w:rPr>
                <w:rFonts w:ascii="Arial" w:hAnsi="Arial" w:cs="Arial"/>
                <w:sz w:val="20"/>
              </w:rPr>
              <w:t>dentro</w:t>
            </w:r>
            <w:r w:rsidR="005C223E">
              <w:rPr>
                <w:rFonts w:ascii="Arial" w:hAnsi="Arial" w:cs="Arial"/>
                <w:sz w:val="20"/>
              </w:rPr>
              <w:t xml:space="preserve"> </w:t>
            </w:r>
            <w:r w:rsidRPr="00417850">
              <w:rPr>
                <w:rFonts w:ascii="Arial" w:hAnsi="Arial" w:cs="Arial"/>
                <w:sz w:val="20"/>
              </w:rPr>
              <w:t>de</w:t>
            </w:r>
            <w:r w:rsidR="005C223E">
              <w:rPr>
                <w:rFonts w:ascii="Arial" w:hAnsi="Arial" w:cs="Arial"/>
                <w:sz w:val="20"/>
              </w:rPr>
              <w:t xml:space="preserve"> </w:t>
            </w:r>
            <w:r w:rsidRPr="00417850">
              <w:rPr>
                <w:rFonts w:ascii="Arial" w:hAnsi="Arial" w:cs="Arial"/>
                <w:sz w:val="20"/>
              </w:rPr>
              <w:t>los primeros</w:t>
            </w:r>
            <w:r w:rsidR="005C223E">
              <w:rPr>
                <w:rFonts w:ascii="Arial" w:hAnsi="Arial" w:cs="Arial"/>
                <w:sz w:val="20"/>
              </w:rPr>
              <w:t xml:space="preserve"> </w:t>
            </w:r>
            <w:r w:rsidRPr="00417850">
              <w:rPr>
                <w:rFonts w:ascii="Arial" w:hAnsi="Arial" w:cs="Arial"/>
                <w:sz w:val="20"/>
              </w:rPr>
              <w:t>10</w:t>
            </w:r>
            <w:r w:rsidR="005C223E">
              <w:rPr>
                <w:rFonts w:ascii="Arial" w:hAnsi="Arial" w:cs="Arial"/>
                <w:sz w:val="20"/>
              </w:rPr>
              <w:t xml:space="preserve"> </w:t>
            </w:r>
            <w:r w:rsidRPr="00417850">
              <w:rPr>
                <w:rFonts w:ascii="Arial" w:hAnsi="Arial" w:cs="Arial"/>
                <w:sz w:val="20"/>
              </w:rPr>
              <w:t>días</w:t>
            </w:r>
            <w:r w:rsidR="005C223E">
              <w:rPr>
                <w:rFonts w:ascii="Arial" w:hAnsi="Arial" w:cs="Arial"/>
                <w:sz w:val="20"/>
              </w:rPr>
              <w:t xml:space="preserve"> </w:t>
            </w:r>
            <w:r w:rsidRPr="00417850">
              <w:rPr>
                <w:rFonts w:ascii="Arial" w:hAnsi="Arial" w:cs="Arial"/>
                <w:sz w:val="20"/>
              </w:rPr>
              <w:t>de</w:t>
            </w:r>
            <w:r w:rsidR="005C223E">
              <w:rPr>
                <w:rFonts w:ascii="Arial" w:hAnsi="Arial" w:cs="Arial"/>
                <w:sz w:val="20"/>
              </w:rPr>
              <w:t xml:space="preserve"> </w:t>
            </w:r>
            <w:r w:rsidRPr="00417850">
              <w:rPr>
                <w:rFonts w:ascii="Arial" w:hAnsi="Arial" w:cs="Arial"/>
                <w:sz w:val="20"/>
              </w:rPr>
              <w:t>cada mes</w:t>
            </w:r>
          </w:p>
        </w:tc>
        <w:tc>
          <w:tcPr>
            <w:tcW w:w="5664" w:type="dxa"/>
          </w:tcPr>
          <w:p w14:paraId="010C6389" w14:textId="7D400C5A" w:rsidR="007A7D93" w:rsidRPr="007A7D93" w:rsidRDefault="006452C1" w:rsidP="00EE46BA">
            <w:pPr>
              <w:pStyle w:val="ListParagraph"/>
              <w:numPr>
                <w:ilvl w:val="0"/>
                <w:numId w:val="4"/>
              </w:numPr>
              <w:spacing w:before="120" w:after="60"/>
              <w:ind w:left="170" w:hanging="170"/>
              <w:contextualSpacing w:val="0"/>
              <w:jc w:val="both"/>
              <w:rPr>
                <w:rFonts w:ascii="Arial" w:hAnsi="Arial" w:cs="Arial"/>
                <w:sz w:val="20"/>
                <w:szCs w:val="20"/>
              </w:rPr>
            </w:pPr>
            <w:r w:rsidRPr="00417850">
              <w:rPr>
                <w:rFonts w:ascii="Arial" w:hAnsi="Arial" w:cs="Arial"/>
                <w:sz w:val="20"/>
              </w:rPr>
              <w:t xml:space="preserve">Planes de mantenimiento previstos para el año móvil </w:t>
            </w:r>
            <w:r w:rsidR="008F2D61">
              <w:rPr>
                <w:rFonts w:ascii="Arial" w:hAnsi="Arial" w:cs="Arial"/>
                <w:sz w:val="20"/>
              </w:rPr>
              <w:t>en</w:t>
            </w:r>
            <w:r w:rsidR="007A7D93">
              <w:rPr>
                <w:rFonts w:ascii="Arial" w:hAnsi="Arial" w:cs="Arial"/>
                <w:sz w:val="20"/>
              </w:rPr>
              <w:t>:</w:t>
            </w:r>
          </w:p>
          <w:p w14:paraId="0A4E6597" w14:textId="21BBAA07" w:rsidR="006452C1" w:rsidRPr="007A7D93" w:rsidRDefault="006452C1" w:rsidP="00EE46BA">
            <w:pPr>
              <w:pStyle w:val="ListParagraph"/>
              <w:numPr>
                <w:ilvl w:val="0"/>
                <w:numId w:val="9"/>
              </w:numPr>
              <w:spacing w:before="120" w:after="60"/>
              <w:contextualSpacing w:val="0"/>
              <w:jc w:val="both"/>
              <w:rPr>
                <w:rFonts w:ascii="Arial" w:hAnsi="Arial" w:cs="Arial"/>
                <w:sz w:val="20"/>
              </w:rPr>
            </w:pPr>
            <w:r w:rsidRPr="00417850">
              <w:rPr>
                <w:rFonts w:ascii="Arial" w:hAnsi="Arial" w:cs="Arial"/>
                <w:sz w:val="20"/>
              </w:rPr>
              <w:t xml:space="preserve">unidades de </w:t>
            </w:r>
            <w:r w:rsidR="008F2D61">
              <w:rPr>
                <w:rFonts w:ascii="Arial" w:hAnsi="Arial" w:cs="Arial"/>
                <w:sz w:val="20"/>
              </w:rPr>
              <w:t>programación</w:t>
            </w:r>
            <w:r w:rsidRPr="00417850">
              <w:rPr>
                <w:rFonts w:ascii="Arial" w:hAnsi="Arial" w:cs="Arial"/>
                <w:sz w:val="20"/>
              </w:rPr>
              <w:t xml:space="preserve"> de potencia neta igual o superior a 200 MW</w:t>
            </w:r>
            <w:r w:rsidR="008D3A15">
              <w:rPr>
                <w:rFonts w:ascii="Arial" w:hAnsi="Arial" w:cs="Arial"/>
                <w:sz w:val="20"/>
              </w:rPr>
              <w:t xml:space="preserve"> </w:t>
            </w:r>
          </w:p>
          <w:p w14:paraId="38E48ECA" w14:textId="33665B71" w:rsidR="006452C1" w:rsidRPr="00417850" w:rsidRDefault="0036435A" w:rsidP="00EE46BA">
            <w:pPr>
              <w:pStyle w:val="ListParagraph"/>
              <w:numPr>
                <w:ilvl w:val="0"/>
                <w:numId w:val="9"/>
              </w:numPr>
              <w:spacing w:before="120" w:after="60"/>
              <w:contextualSpacing w:val="0"/>
              <w:jc w:val="both"/>
              <w:rPr>
                <w:rFonts w:ascii="Arial" w:hAnsi="Arial" w:cs="Arial"/>
                <w:sz w:val="20"/>
                <w:szCs w:val="20"/>
              </w:rPr>
            </w:pPr>
            <w:r w:rsidRPr="00417850">
              <w:rPr>
                <w:rFonts w:ascii="Arial" w:hAnsi="Arial" w:cs="Arial"/>
                <w:sz w:val="20"/>
              </w:rPr>
              <w:t xml:space="preserve">unidades de </w:t>
            </w:r>
            <w:r>
              <w:rPr>
                <w:rFonts w:ascii="Arial" w:hAnsi="Arial" w:cs="Arial"/>
                <w:sz w:val="20"/>
              </w:rPr>
              <w:t xml:space="preserve">generación </w:t>
            </w:r>
            <w:r w:rsidR="00EC3D04">
              <w:rPr>
                <w:rFonts w:ascii="Arial" w:hAnsi="Arial" w:cs="Arial"/>
                <w:sz w:val="20"/>
              </w:rPr>
              <w:t xml:space="preserve">y consumo </w:t>
            </w:r>
            <w:r w:rsidRPr="00417850">
              <w:rPr>
                <w:rFonts w:ascii="Arial" w:hAnsi="Arial" w:cs="Arial"/>
                <w:sz w:val="20"/>
              </w:rPr>
              <w:t xml:space="preserve">de potencia neta igual o superior a </w:t>
            </w:r>
            <w:r>
              <w:rPr>
                <w:rFonts w:ascii="Arial" w:hAnsi="Arial" w:cs="Arial"/>
                <w:sz w:val="20"/>
              </w:rPr>
              <w:t>1</w:t>
            </w:r>
            <w:r w:rsidRPr="00417850">
              <w:rPr>
                <w:rFonts w:ascii="Arial" w:hAnsi="Arial" w:cs="Arial"/>
                <w:sz w:val="20"/>
              </w:rPr>
              <w:t>00 MW</w:t>
            </w:r>
          </w:p>
        </w:tc>
      </w:tr>
      <w:tr w:rsidR="006452C1" w:rsidRPr="0014447D" w14:paraId="7FA40B50" w14:textId="77777777" w:rsidTr="00417850">
        <w:trPr>
          <w:trHeight w:val="751"/>
        </w:trPr>
        <w:tc>
          <w:tcPr>
            <w:tcW w:w="2830" w:type="dxa"/>
          </w:tcPr>
          <w:p w14:paraId="3C46CA7F" w14:textId="77777777" w:rsidR="006452C1" w:rsidRPr="00417850" w:rsidRDefault="006452C1" w:rsidP="000801A8">
            <w:pPr>
              <w:spacing w:before="120" w:after="60"/>
              <w:jc w:val="both"/>
              <w:rPr>
                <w:rFonts w:ascii="Arial" w:hAnsi="Arial" w:cs="Arial"/>
                <w:sz w:val="20"/>
                <w:szCs w:val="20"/>
              </w:rPr>
            </w:pPr>
            <w:r w:rsidRPr="00417850">
              <w:rPr>
                <w:rFonts w:ascii="Arial" w:hAnsi="Arial" w:cs="Arial"/>
                <w:sz w:val="20"/>
                <w:szCs w:val="20"/>
              </w:rPr>
              <w:t>Cada hora.</w:t>
            </w:r>
          </w:p>
        </w:tc>
        <w:tc>
          <w:tcPr>
            <w:tcW w:w="5664" w:type="dxa"/>
          </w:tcPr>
          <w:p w14:paraId="1257CD55" w14:textId="1B4B64B4" w:rsidR="00EC3D04" w:rsidRPr="00BE6FED" w:rsidRDefault="006452C1" w:rsidP="00EE46BA">
            <w:pPr>
              <w:pStyle w:val="ListParagraph"/>
              <w:numPr>
                <w:ilvl w:val="0"/>
                <w:numId w:val="4"/>
              </w:numPr>
              <w:spacing w:before="120" w:after="60"/>
              <w:ind w:left="176" w:hanging="176"/>
              <w:contextualSpacing w:val="0"/>
              <w:jc w:val="both"/>
              <w:rPr>
                <w:rFonts w:ascii="Arial" w:hAnsi="Arial" w:cs="Arial"/>
                <w:sz w:val="20"/>
              </w:rPr>
            </w:pPr>
            <w:r w:rsidRPr="00417850">
              <w:rPr>
                <w:rFonts w:ascii="Arial" w:hAnsi="Arial" w:cs="Arial"/>
                <w:sz w:val="20"/>
              </w:rPr>
              <w:t>Actualización</w:t>
            </w:r>
            <w:r w:rsidR="009600B9">
              <w:rPr>
                <w:rFonts w:ascii="Arial" w:hAnsi="Arial" w:cs="Arial"/>
                <w:sz w:val="20"/>
              </w:rPr>
              <w:t xml:space="preserve"> </w:t>
            </w:r>
            <w:r w:rsidRPr="00417850">
              <w:rPr>
                <w:rFonts w:ascii="Arial" w:hAnsi="Arial" w:cs="Arial"/>
                <w:sz w:val="20"/>
              </w:rPr>
              <w:t>de</w:t>
            </w:r>
            <w:r w:rsidR="00BE6FED">
              <w:rPr>
                <w:rFonts w:ascii="Arial" w:hAnsi="Arial" w:cs="Arial"/>
                <w:sz w:val="20"/>
              </w:rPr>
              <w:t xml:space="preserve"> </w:t>
            </w:r>
            <w:r w:rsidRPr="00417850">
              <w:rPr>
                <w:rFonts w:ascii="Arial" w:hAnsi="Arial" w:cs="Arial"/>
                <w:sz w:val="20"/>
              </w:rPr>
              <w:t>los</w:t>
            </w:r>
            <w:r w:rsidR="00BE6FED">
              <w:rPr>
                <w:rFonts w:ascii="Arial" w:hAnsi="Arial" w:cs="Arial"/>
                <w:sz w:val="20"/>
              </w:rPr>
              <w:t xml:space="preserve"> </w:t>
            </w:r>
            <w:r w:rsidRPr="00417850">
              <w:rPr>
                <w:rFonts w:ascii="Arial" w:hAnsi="Arial" w:cs="Arial"/>
                <w:sz w:val="20"/>
              </w:rPr>
              <w:t>planes</w:t>
            </w:r>
            <w:r w:rsidR="00BE6FED">
              <w:rPr>
                <w:rFonts w:ascii="Arial" w:hAnsi="Arial" w:cs="Arial"/>
                <w:sz w:val="20"/>
              </w:rPr>
              <w:t xml:space="preserve"> </w:t>
            </w:r>
            <w:r w:rsidRPr="00417850">
              <w:rPr>
                <w:rFonts w:ascii="Arial" w:hAnsi="Arial" w:cs="Arial"/>
                <w:sz w:val="20"/>
              </w:rPr>
              <w:t>de</w:t>
            </w:r>
            <w:r w:rsidR="00BE6FED">
              <w:rPr>
                <w:rFonts w:ascii="Arial" w:hAnsi="Arial" w:cs="Arial"/>
                <w:sz w:val="20"/>
              </w:rPr>
              <w:t xml:space="preserve"> </w:t>
            </w:r>
            <w:r w:rsidRPr="00417850">
              <w:rPr>
                <w:rFonts w:ascii="Arial" w:hAnsi="Arial" w:cs="Arial"/>
                <w:sz w:val="20"/>
              </w:rPr>
              <w:t>mantenimiento</w:t>
            </w:r>
            <w:r w:rsidR="00BE6FED">
              <w:rPr>
                <w:rFonts w:ascii="Arial" w:hAnsi="Arial" w:cs="Arial"/>
                <w:sz w:val="20"/>
              </w:rPr>
              <w:t xml:space="preserve"> </w:t>
            </w:r>
            <w:r w:rsidRPr="00417850">
              <w:rPr>
                <w:rFonts w:ascii="Arial" w:hAnsi="Arial" w:cs="Arial"/>
                <w:sz w:val="20"/>
              </w:rPr>
              <w:t>e</w:t>
            </w:r>
            <w:r w:rsidR="00BE6FED">
              <w:rPr>
                <w:rFonts w:ascii="Arial" w:hAnsi="Arial" w:cs="Arial"/>
                <w:sz w:val="20"/>
              </w:rPr>
              <w:t xml:space="preserve"> </w:t>
            </w:r>
            <w:r w:rsidRPr="00417850">
              <w:rPr>
                <w:rFonts w:ascii="Arial" w:hAnsi="Arial" w:cs="Arial"/>
                <w:sz w:val="20"/>
              </w:rPr>
              <w:t>indisponibilidades</w:t>
            </w:r>
            <w:r w:rsidR="00BE6FED">
              <w:rPr>
                <w:rFonts w:ascii="Arial" w:hAnsi="Arial" w:cs="Arial"/>
                <w:sz w:val="20"/>
              </w:rPr>
              <w:t xml:space="preserve"> </w:t>
            </w:r>
            <w:r w:rsidRPr="00417850">
              <w:rPr>
                <w:rFonts w:ascii="Arial" w:hAnsi="Arial" w:cs="Arial"/>
                <w:sz w:val="20"/>
              </w:rPr>
              <w:t>comunicadas</w:t>
            </w:r>
            <w:r w:rsidR="00BE6FED">
              <w:rPr>
                <w:rFonts w:ascii="Arial" w:hAnsi="Arial" w:cs="Arial"/>
                <w:sz w:val="20"/>
              </w:rPr>
              <w:t xml:space="preserve"> </w:t>
            </w:r>
            <w:r w:rsidRPr="00417850">
              <w:rPr>
                <w:rFonts w:ascii="Arial" w:hAnsi="Arial" w:cs="Arial"/>
                <w:sz w:val="20"/>
              </w:rPr>
              <w:t>no</w:t>
            </w:r>
            <w:r w:rsidR="0077508D">
              <w:rPr>
                <w:rFonts w:ascii="Arial" w:hAnsi="Arial" w:cs="Arial"/>
                <w:sz w:val="20"/>
              </w:rPr>
              <w:t xml:space="preserve"> </w:t>
            </w:r>
            <w:r w:rsidRPr="00417850">
              <w:rPr>
                <w:rFonts w:ascii="Arial" w:hAnsi="Arial" w:cs="Arial"/>
                <w:sz w:val="20"/>
              </w:rPr>
              <w:t>previstas de</w:t>
            </w:r>
            <w:r w:rsidR="00EC3D04">
              <w:rPr>
                <w:rFonts w:ascii="Arial" w:hAnsi="Arial" w:cs="Arial"/>
                <w:sz w:val="20"/>
              </w:rPr>
              <w:t>:</w:t>
            </w:r>
          </w:p>
          <w:p w14:paraId="0C8F7137" w14:textId="7A4F0FD0" w:rsidR="006452C1" w:rsidRPr="00EC3D04" w:rsidRDefault="006452C1" w:rsidP="00EE46BA">
            <w:pPr>
              <w:pStyle w:val="ListParagraph"/>
              <w:numPr>
                <w:ilvl w:val="0"/>
                <w:numId w:val="9"/>
              </w:numPr>
              <w:spacing w:before="120" w:after="60"/>
              <w:contextualSpacing w:val="0"/>
              <w:jc w:val="both"/>
              <w:rPr>
                <w:rFonts w:ascii="Arial" w:hAnsi="Arial" w:cs="Arial"/>
                <w:sz w:val="20"/>
                <w:szCs w:val="20"/>
              </w:rPr>
            </w:pPr>
            <w:r w:rsidRPr="00417850">
              <w:rPr>
                <w:rFonts w:ascii="Arial" w:hAnsi="Arial" w:cs="Arial"/>
                <w:sz w:val="20"/>
              </w:rPr>
              <w:t xml:space="preserve">unidades de programación de potencia neta igual o superior a </w:t>
            </w:r>
            <w:r w:rsidR="00EC3D04">
              <w:rPr>
                <w:rFonts w:ascii="Arial" w:hAnsi="Arial" w:cs="Arial"/>
                <w:sz w:val="20"/>
              </w:rPr>
              <w:t>2</w:t>
            </w:r>
            <w:r w:rsidR="00EC3D04" w:rsidRPr="00417850">
              <w:rPr>
                <w:rFonts w:ascii="Arial" w:hAnsi="Arial" w:cs="Arial"/>
                <w:sz w:val="20"/>
              </w:rPr>
              <w:t xml:space="preserve">00 </w:t>
            </w:r>
            <w:r w:rsidRPr="00417850">
              <w:rPr>
                <w:rFonts w:ascii="Arial" w:hAnsi="Arial" w:cs="Arial"/>
                <w:sz w:val="20"/>
              </w:rPr>
              <w:t>MW</w:t>
            </w:r>
          </w:p>
          <w:p w14:paraId="02D34FAB" w14:textId="02E392A9" w:rsidR="006452C1" w:rsidRPr="00417850" w:rsidRDefault="00EC3D04" w:rsidP="00EE46BA">
            <w:pPr>
              <w:pStyle w:val="ListParagraph"/>
              <w:numPr>
                <w:ilvl w:val="0"/>
                <w:numId w:val="9"/>
              </w:numPr>
              <w:spacing w:before="120" w:after="60"/>
              <w:contextualSpacing w:val="0"/>
              <w:jc w:val="both"/>
              <w:rPr>
                <w:rFonts w:ascii="Arial" w:hAnsi="Arial" w:cs="Arial"/>
                <w:sz w:val="20"/>
                <w:szCs w:val="20"/>
              </w:rPr>
            </w:pPr>
            <w:r>
              <w:rPr>
                <w:rFonts w:ascii="Arial" w:hAnsi="Arial" w:cs="Arial"/>
                <w:sz w:val="20"/>
              </w:rPr>
              <w:t xml:space="preserve">unidades de generación y consumo de potencia neta igual o superior a </w:t>
            </w:r>
            <w:r w:rsidR="006452C1" w:rsidRPr="00417850">
              <w:rPr>
                <w:rFonts w:ascii="Arial" w:hAnsi="Arial" w:cs="Arial"/>
                <w:sz w:val="20"/>
              </w:rPr>
              <w:t>100 MW</w:t>
            </w:r>
          </w:p>
        </w:tc>
      </w:tr>
    </w:tbl>
    <w:p w14:paraId="5353051C" w14:textId="62D1A446" w:rsidR="00045427" w:rsidRPr="00FB473C" w:rsidRDefault="0004542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Índice de llenado medio </w:t>
      </w:r>
      <w:r w:rsidR="00813469" w:rsidRPr="00FB473C">
        <w:rPr>
          <w:rFonts w:ascii="Arial" w:hAnsi="Arial" w:cs="Arial"/>
          <w:color w:val="auto"/>
          <w:sz w:val="22"/>
          <w:szCs w:val="22"/>
        </w:rPr>
        <w:t>semanal de almacenamiento hidroeléctrico</w:t>
      </w:r>
    </w:p>
    <w:p w14:paraId="32F7D61E" w14:textId="77777777" w:rsidR="00045427" w:rsidRDefault="00045427" w:rsidP="000801A8">
      <w:pPr>
        <w:spacing w:before="120" w:after="0" w:line="240" w:lineRule="auto"/>
        <w:jc w:val="both"/>
        <w:rPr>
          <w:rFonts w:ascii="Arial" w:hAnsi="Arial" w:cs="Arial"/>
        </w:rPr>
      </w:pPr>
      <w:r w:rsidRPr="00CB2DAC">
        <w:rPr>
          <w:rFonts w:ascii="Arial" w:hAnsi="Arial" w:cs="Arial"/>
        </w:rPr>
        <w:t>El OS publicará semanalmente el índice de llenado medio semanal agregado de todos los depósitos de agua e instalaciones de almacenamiento hidroeléctrico (MWh), correspondiente a la semana anterior, incluyendo la cifra correspondiente a la misma semana del año anterior.</w:t>
      </w:r>
      <w:r w:rsidRPr="00CA5647">
        <w:rPr>
          <w:rFonts w:ascii="Arial" w:hAnsi="Arial" w:cs="Arial"/>
        </w:rPr>
        <w:t xml:space="preserve"> </w:t>
      </w:r>
    </w:p>
    <w:p w14:paraId="68DE19A8" w14:textId="510A9443" w:rsidR="00417850" w:rsidRPr="00FB473C" w:rsidRDefault="003A0039"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G</w:t>
      </w:r>
      <w:r w:rsidR="00417850" w:rsidRPr="00FB473C">
        <w:rPr>
          <w:rFonts w:ascii="Arial" w:hAnsi="Arial" w:cs="Arial"/>
          <w:color w:val="auto"/>
          <w:sz w:val="22"/>
          <w:szCs w:val="22"/>
        </w:rPr>
        <w:t xml:space="preserve">eneración y demanda real. </w:t>
      </w:r>
    </w:p>
    <w:p w14:paraId="2B8B3D4A" w14:textId="57D12AF7" w:rsidR="00417850" w:rsidRPr="00CA5647" w:rsidRDefault="00417850" w:rsidP="000801A8">
      <w:pPr>
        <w:spacing w:before="120" w:after="0" w:line="240" w:lineRule="auto"/>
        <w:jc w:val="both"/>
        <w:rPr>
          <w:rFonts w:ascii="Arial" w:hAnsi="Arial" w:cs="Arial"/>
        </w:rPr>
      </w:pPr>
      <w:r w:rsidRPr="00CA5647">
        <w:rPr>
          <w:rFonts w:ascii="Arial" w:hAnsi="Arial" w:cs="Arial"/>
        </w:rPr>
        <w:t xml:space="preserve">El </w:t>
      </w:r>
      <w:r>
        <w:rPr>
          <w:rFonts w:ascii="Arial" w:hAnsi="Arial" w:cs="Arial"/>
        </w:rPr>
        <w:t>OS</w:t>
      </w:r>
      <w:r w:rsidRPr="00CA5647">
        <w:rPr>
          <w:rFonts w:ascii="Arial" w:hAnsi="Arial" w:cs="Arial"/>
        </w:rPr>
        <w:t xml:space="preserve"> facilitará, a</w:t>
      </w:r>
      <w:r>
        <w:rPr>
          <w:rFonts w:ascii="Arial" w:hAnsi="Arial" w:cs="Arial"/>
        </w:rPr>
        <w:t xml:space="preserve"> </w:t>
      </w:r>
      <w:r w:rsidRPr="00CA5647">
        <w:rPr>
          <w:rFonts w:ascii="Arial" w:hAnsi="Arial" w:cs="Arial"/>
        </w:rPr>
        <w:t>más tardar, una hora después del periodo de operación la información de tiempo real</w:t>
      </w:r>
      <w:r>
        <w:rPr>
          <w:rFonts w:ascii="Arial" w:hAnsi="Arial" w:cs="Arial"/>
        </w:rPr>
        <w:t xml:space="preserve"> </w:t>
      </w:r>
      <w:r w:rsidRPr="00CA5647">
        <w:rPr>
          <w:rFonts w:ascii="Arial" w:hAnsi="Arial" w:cs="Arial"/>
        </w:rPr>
        <w:t xml:space="preserve">correspondiente a valores horarios de: </w:t>
      </w:r>
    </w:p>
    <w:p w14:paraId="17BB1202" w14:textId="76964464" w:rsidR="00417850" w:rsidRPr="00C377F9" w:rsidRDefault="00417850" w:rsidP="007E70FC">
      <w:pPr>
        <w:spacing w:before="120" w:after="0" w:line="240" w:lineRule="auto"/>
        <w:jc w:val="both"/>
        <w:rPr>
          <w:rFonts w:ascii="Arial" w:hAnsi="Arial" w:cs="Arial"/>
        </w:rPr>
      </w:pPr>
      <w:r w:rsidRPr="00CA5647">
        <w:rPr>
          <w:rFonts w:ascii="Arial" w:hAnsi="Arial" w:cs="Arial"/>
        </w:rPr>
        <w:t xml:space="preserve">• Demanda </w:t>
      </w:r>
      <w:r>
        <w:rPr>
          <w:rFonts w:ascii="Arial" w:hAnsi="Arial" w:cs="Arial"/>
        </w:rPr>
        <w:t xml:space="preserve">real del sistema </w:t>
      </w:r>
      <w:r w:rsidRPr="00C377F9">
        <w:rPr>
          <w:rFonts w:ascii="Arial" w:hAnsi="Arial" w:cs="Arial"/>
        </w:rPr>
        <w:t>registrada</w:t>
      </w:r>
      <w:ins w:id="36" w:author="Red Eléctrica" w:date="2021-02-05T10:27:00Z">
        <w:r w:rsidR="007106ED">
          <w:rPr>
            <w:rFonts w:ascii="Arial" w:hAnsi="Arial" w:cs="Arial"/>
          </w:rPr>
          <w:t xml:space="preserve"> en tiempo real</w:t>
        </w:r>
      </w:ins>
      <w:r w:rsidRPr="00C377F9">
        <w:rPr>
          <w:rFonts w:ascii="Arial" w:hAnsi="Arial" w:cs="Arial"/>
        </w:rPr>
        <w:t xml:space="preserve"> para cada </w:t>
      </w:r>
      <w:del w:id="37" w:author="Red Eléctrica" w:date="2021-02-05T10:26:00Z">
        <w:r w:rsidRPr="00C377F9" w:rsidDel="007106ED">
          <w:rPr>
            <w:rFonts w:ascii="Arial" w:hAnsi="Arial" w:cs="Arial"/>
          </w:rPr>
          <w:delText>hora</w:delText>
        </w:r>
      </w:del>
      <w:ins w:id="38" w:author="Red Eléctrica" w:date="2021-02-05T10:26:00Z">
        <w:r w:rsidR="007106ED">
          <w:rPr>
            <w:rFonts w:ascii="Arial" w:hAnsi="Arial" w:cs="Arial"/>
          </w:rPr>
          <w:t>per</w:t>
        </w:r>
      </w:ins>
      <w:ins w:id="39" w:author="Red Eléctrica" w:date="2021-02-05T10:27:00Z">
        <w:r w:rsidR="007106ED">
          <w:rPr>
            <w:rFonts w:ascii="Arial" w:hAnsi="Arial" w:cs="Arial"/>
          </w:rPr>
          <w:t>iodo de programación cuarto horario</w:t>
        </w:r>
      </w:ins>
      <w:r w:rsidRPr="00C377F9">
        <w:rPr>
          <w:rFonts w:ascii="Arial" w:hAnsi="Arial" w:cs="Arial"/>
        </w:rPr>
        <w:t xml:space="preserve">. </w:t>
      </w:r>
    </w:p>
    <w:p w14:paraId="7EAE8D32" w14:textId="6CFCE055" w:rsidR="00417850" w:rsidRPr="00C377F9" w:rsidRDefault="00417850" w:rsidP="00543A05">
      <w:pPr>
        <w:spacing w:before="120" w:after="0" w:line="240" w:lineRule="auto"/>
        <w:jc w:val="both"/>
        <w:rPr>
          <w:rFonts w:ascii="Arial" w:hAnsi="Arial" w:cs="Arial"/>
        </w:rPr>
      </w:pPr>
      <w:r w:rsidRPr="00C377F9">
        <w:rPr>
          <w:rFonts w:ascii="Arial" w:hAnsi="Arial" w:cs="Arial"/>
        </w:rPr>
        <w:t xml:space="preserve">• Entregas de energía </w:t>
      </w:r>
      <w:ins w:id="40" w:author="Red Eléctrica" w:date="2021-02-05T10:27:00Z">
        <w:r w:rsidR="007106ED">
          <w:rPr>
            <w:rFonts w:ascii="Arial" w:hAnsi="Arial" w:cs="Arial"/>
          </w:rPr>
          <w:t xml:space="preserve">en tiempo real </w:t>
        </w:r>
      </w:ins>
      <w:ins w:id="41" w:author="Red Eléctrica" w:date="2021-02-05T10:28:00Z">
        <w:r w:rsidR="00F32224">
          <w:rPr>
            <w:rFonts w:ascii="Arial" w:hAnsi="Arial" w:cs="Arial"/>
          </w:rPr>
          <w:t xml:space="preserve">para cada periodo de programación cuarto-horario </w:t>
        </w:r>
      </w:ins>
      <w:r w:rsidRPr="00C377F9">
        <w:rPr>
          <w:rFonts w:ascii="Arial" w:hAnsi="Arial" w:cs="Arial"/>
        </w:rPr>
        <w:t xml:space="preserve">de las unidades de generación agregada por tipos de producción conforme a las categorías establecidas en el apartado </w:t>
      </w:r>
      <w:r w:rsidR="00B5466B" w:rsidRPr="00C377F9">
        <w:rPr>
          <w:rFonts w:ascii="Arial" w:hAnsi="Arial" w:cs="Arial"/>
        </w:rPr>
        <w:t>1.</w:t>
      </w:r>
      <w:r w:rsidR="006509BE" w:rsidRPr="00C377F9">
        <w:rPr>
          <w:rFonts w:ascii="Arial" w:hAnsi="Arial" w:cs="Arial"/>
        </w:rPr>
        <w:t>9</w:t>
      </w:r>
      <w:r w:rsidRPr="00C377F9">
        <w:rPr>
          <w:rFonts w:ascii="Arial" w:hAnsi="Arial" w:cs="Arial"/>
        </w:rPr>
        <w:t xml:space="preserve"> de este anexo.</w:t>
      </w:r>
    </w:p>
    <w:p w14:paraId="096BB965" w14:textId="5C1950B3" w:rsidR="00417850" w:rsidRPr="00C377F9" w:rsidRDefault="00417850" w:rsidP="00543A05">
      <w:pPr>
        <w:spacing w:before="120" w:after="0" w:line="240" w:lineRule="auto"/>
        <w:jc w:val="both"/>
        <w:rPr>
          <w:rFonts w:ascii="Arial" w:hAnsi="Arial" w:cs="Arial"/>
        </w:rPr>
      </w:pPr>
      <w:r w:rsidRPr="00C377F9">
        <w:rPr>
          <w:rFonts w:ascii="Arial" w:hAnsi="Arial" w:cs="Arial"/>
        </w:rPr>
        <w:t>En el día D+1, estará ya disponible la información correspondiente</w:t>
      </w:r>
      <w:r w:rsidR="00EB6495">
        <w:rPr>
          <w:rFonts w:ascii="Arial" w:hAnsi="Arial" w:cs="Arial"/>
        </w:rPr>
        <w:t xml:space="preserve"> a</w:t>
      </w:r>
      <w:r w:rsidRPr="00C377F9">
        <w:rPr>
          <w:rFonts w:ascii="Arial" w:hAnsi="Arial" w:cs="Arial"/>
        </w:rPr>
        <w:t xml:space="preserve"> las </w:t>
      </w:r>
      <w:r w:rsidR="00D941E7">
        <w:rPr>
          <w:rFonts w:ascii="Arial" w:hAnsi="Arial" w:cs="Arial"/>
        </w:rPr>
        <w:t xml:space="preserve">medidas </w:t>
      </w:r>
      <w:ins w:id="42" w:author="Red Eléctrica" w:date="2021-02-05T10:27:00Z">
        <w:r w:rsidR="007106ED">
          <w:rPr>
            <w:rFonts w:ascii="Arial" w:hAnsi="Arial" w:cs="Arial"/>
          </w:rPr>
          <w:t xml:space="preserve">horarias </w:t>
        </w:r>
      </w:ins>
      <w:r w:rsidR="00D941E7">
        <w:rPr>
          <w:rFonts w:ascii="Arial" w:hAnsi="Arial" w:cs="Arial"/>
        </w:rPr>
        <w:t xml:space="preserve">de </w:t>
      </w:r>
      <w:r w:rsidRPr="00C377F9">
        <w:rPr>
          <w:rFonts w:ascii="Arial" w:hAnsi="Arial" w:cs="Arial"/>
        </w:rPr>
        <w:t>entregas</w:t>
      </w:r>
      <w:r w:rsidR="00D941E7">
        <w:rPr>
          <w:rFonts w:ascii="Arial" w:hAnsi="Arial" w:cs="Arial"/>
        </w:rPr>
        <w:t xml:space="preserve"> o tomas</w:t>
      </w:r>
      <w:r w:rsidRPr="00C377F9">
        <w:rPr>
          <w:rFonts w:ascii="Arial" w:hAnsi="Arial" w:cs="Arial"/>
        </w:rPr>
        <w:t xml:space="preserve"> de energía de cada una de las unidades de generación</w:t>
      </w:r>
      <w:r w:rsidR="00184C4B">
        <w:rPr>
          <w:rFonts w:ascii="Arial" w:hAnsi="Arial" w:cs="Arial"/>
        </w:rPr>
        <w:t>, demanda y almacenamiento</w:t>
      </w:r>
      <w:r w:rsidRPr="00C377F9">
        <w:rPr>
          <w:rFonts w:ascii="Arial" w:hAnsi="Arial" w:cs="Arial"/>
        </w:rPr>
        <w:t xml:space="preserve"> de potencia neta igual o superior a 100 MW. </w:t>
      </w:r>
    </w:p>
    <w:p w14:paraId="04B3FF7B" w14:textId="080376EB" w:rsidR="00CE79AB" w:rsidRPr="00FB473C" w:rsidRDefault="00F9432C"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C</w:t>
      </w:r>
      <w:r w:rsidR="00417850" w:rsidRPr="00FB473C">
        <w:rPr>
          <w:rFonts w:ascii="Arial" w:hAnsi="Arial" w:cs="Arial"/>
          <w:color w:val="auto"/>
          <w:sz w:val="22"/>
          <w:szCs w:val="22"/>
        </w:rPr>
        <w:t>apacidad de intercambio en las interconexiones internacionales</w:t>
      </w:r>
      <w:r w:rsidR="00CE79AB" w:rsidRPr="00FB473C">
        <w:rPr>
          <w:rFonts w:ascii="Arial" w:hAnsi="Arial" w:cs="Arial"/>
          <w:color w:val="auto"/>
          <w:sz w:val="22"/>
          <w:szCs w:val="22"/>
        </w:rPr>
        <w:t xml:space="preserve"> (NTC, por sus siglas en inglés)</w:t>
      </w:r>
      <w:r w:rsidR="00417850" w:rsidRPr="00FB473C">
        <w:rPr>
          <w:rFonts w:ascii="Arial" w:hAnsi="Arial" w:cs="Arial"/>
          <w:color w:val="auto"/>
          <w:sz w:val="22"/>
          <w:szCs w:val="22"/>
        </w:rPr>
        <w:t>.  </w:t>
      </w:r>
    </w:p>
    <w:p w14:paraId="085CD679" w14:textId="77777777" w:rsidR="00417850" w:rsidRPr="00EA46EF" w:rsidRDefault="00CE79AB" w:rsidP="000801A8">
      <w:pPr>
        <w:spacing w:before="120" w:after="120" w:line="240" w:lineRule="auto"/>
        <w:jc w:val="both"/>
        <w:rPr>
          <w:rFonts w:ascii="Arial" w:hAnsi="Arial" w:cs="Arial"/>
        </w:rPr>
      </w:pPr>
      <w:r w:rsidRPr="00EA46EF">
        <w:rPr>
          <w:rFonts w:ascii="Arial" w:hAnsi="Arial" w:cs="Arial"/>
        </w:rPr>
        <w:t>El OS facilitará para cada una de las interconexiones internacionales (Francia, Portugal, Marruecos y Andorra) la siguiente información:</w:t>
      </w:r>
      <w:r w:rsidR="00417850" w:rsidRPr="00EA46EF">
        <w:rPr>
          <w:rFonts w:ascii="Arial" w:hAnsi="Arial" w:cs="Arial"/>
        </w:rPr>
        <w:t xml:space="preserve"> </w:t>
      </w:r>
    </w:p>
    <w:tbl>
      <w:tblPr>
        <w:tblStyle w:val="TableGrid"/>
        <w:tblW w:w="0" w:type="auto"/>
        <w:tblLook w:val="04A0" w:firstRow="1" w:lastRow="0" w:firstColumn="1" w:lastColumn="0" w:noHBand="0" w:noVBand="1"/>
      </w:tblPr>
      <w:tblGrid>
        <w:gridCol w:w="2830"/>
        <w:gridCol w:w="5664"/>
      </w:tblGrid>
      <w:tr w:rsidR="003A0039" w:rsidRPr="00EA46EF" w14:paraId="60AC7C3D" w14:textId="77777777" w:rsidTr="00090CE8">
        <w:trPr>
          <w:trHeight w:val="726"/>
        </w:trPr>
        <w:tc>
          <w:tcPr>
            <w:tcW w:w="2830" w:type="dxa"/>
          </w:tcPr>
          <w:p w14:paraId="6C9C89B1" w14:textId="56746F8F" w:rsidR="003A0039" w:rsidRPr="00EA46EF" w:rsidRDefault="003A0039" w:rsidP="007E70FC">
            <w:pPr>
              <w:spacing w:before="120"/>
              <w:jc w:val="both"/>
              <w:rPr>
                <w:rFonts w:ascii="Arial" w:hAnsi="Arial" w:cs="Arial"/>
                <w:sz w:val="20"/>
                <w:szCs w:val="20"/>
              </w:rPr>
            </w:pPr>
            <w:r w:rsidRPr="00EA46EF">
              <w:rPr>
                <w:rFonts w:ascii="Arial" w:hAnsi="Arial" w:cs="Arial"/>
                <w:sz w:val="20"/>
                <w:szCs w:val="20"/>
              </w:rPr>
              <w:t xml:space="preserve">Anualmente: </w:t>
            </w:r>
            <w:r w:rsidR="00B5466B" w:rsidRPr="00EA46EF">
              <w:rPr>
                <w:rFonts w:ascii="Arial" w:hAnsi="Arial" w:cs="Arial"/>
                <w:sz w:val="20"/>
                <w:szCs w:val="20"/>
              </w:rPr>
              <w:t>No más tarde del décimo día previo a la fecha de ejecución de las subastas anuales</w:t>
            </w:r>
            <w:r w:rsidR="00D13414">
              <w:rPr>
                <w:rFonts w:ascii="Arial" w:hAnsi="Arial" w:cs="Arial"/>
                <w:sz w:val="20"/>
                <w:szCs w:val="20"/>
              </w:rPr>
              <w:t>, pero nunca</w:t>
            </w:r>
            <w:r w:rsidR="00C377F9">
              <w:rPr>
                <w:rFonts w:ascii="Arial" w:hAnsi="Arial" w:cs="Arial"/>
                <w:sz w:val="20"/>
                <w:szCs w:val="20"/>
              </w:rPr>
              <w:t xml:space="preserve"> </w:t>
            </w:r>
            <w:r w:rsidR="00D13414">
              <w:rPr>
                <w:rFonts w:ascii="Arial" w:hAnsi="Arial" w:cs="Arial"/>
                <w:sz w:val="20"/>
                <w:szCs w:val="20"/>
              </w:rPr>
              <w:t>después del 1 de diciembre.</w:t>
            </w:r>
          </w:p>
        </w:tc>
        <w:tc>
          <w:tcPr>
            <w:tcW w:w="5664" w:type="dxa"/>
          </w:tcPr>
          <w:p w14:paraId="4C5B2BCF" w14:textId="120FAB27" w:rsidR="003A0039" w:rsidRPr="00EA46EF" w:rsidRDefault="003A0039" w:rsidP="00B4717A">
            <w:pPr>
              <w:pStyle w:val="ListParagraph"/>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Valores de capacidad de intercambio previstos para el añ</w:t>
            </w:r>
            <w:r w:rsidR="00B5466B" w:rsidRPr="00EA46EF">
              <w:rPr>
                <w:rFonts w:ascii="Arial" w:hAnsi="Arial" w:cs="Arial"/>
                <w:sz w:val="20"/>
                <w:szCs w:val="20"/>
              </w:rPr>
              <w:t>o</w:t>
            </w:r>
            <w:r w:rsidR="00CE79AB" w:rsidRPr="00EA46EF">
              <w:rPr>
                <w:rFonts w:ascii="Arial" w:hAnsi="Arial" w:cs="Arial"/>
                <w:sz w:val="20"/>
                <w:szCs w:val="20"/>
              </w:rPr>
              <w:t xml:space="preserve"> siguiente</w:t>
            </w:r>
            <w:r w:rsidR="004B0F76" w:rsidRPr="00EA46EF">
              <w:rPr>
                <w:rFonts w:ascii="Arial" w:hAnsi="Arial" w:cs="Arial"/>
                <w:sz w:val="20"/>
                <w:szCs w:val="20"/>
              </w:rPr>
              <w:t>, con resolución horaria,</w:t>
            </w:r>
            <w:r w:rsidR="00CE79AB" w:rsidRPr="00EA46EF">
              <w:rPr>
                <w:rFonts w:ascii="Arial" w:hAnsi="Arial" w:cs="Arial"/>
                <w:sz w:val="20"/>
                <w:szCs w:val="20"/>
              </w:rPr>
              <w:t xml:space="preserve"> </w:t>
            </w:r>
            <w:r w:rsidRPr="00EA46EF">
              <w:rPr>
                <w:rFonts w:ascii="Arial" w:hAnsi="Arial" w:cs="Arial"/>
                <w:sz w:val="20"/>
                <w:szCs w:val="20"/>
              </w:rPr>
              <w:t>para cada sentido de flujo de potencia</w:t>
            </w:r>
            <w:r w:rsidR="00206392">
              <w:rPr>
                <w:rFonts w:ascii="Arial" w:hAnsi="Arial" w:cs="Arial"/>
                <w:sz w:val="20"/>
                <w:szCs w:val="20"/>
              </w:rPr>
              <w:t>.</w:t>
            </w:r>
            <w:r w:rsidRPr="00EA46EF">
              <w:rPr>
                <w:rFonts w:ascii="Arial" w:hAnsi="Arial" w:cs="Arial"/>
                <w:sz w:val="20"/>
                <w:szCs w:val="20"/>
              </w:rPr>
              <w:t xml:space="preserve"> </w:t>
            </w:r>
            <w:r w:rsidRPr="00EA46EF">
              <w:rPr>
                <w:rFonts w:ascii="Arial" w:hAnsi="Arial" w:cs="Arial"/>
                <w:sz w:val="20"/>
                <w:szCs w:val="20"/>
              </w:rPr>
              <w:t> </w:t>
            </w:r>
          </w:p>
        </w:tc>
      </w:tr>
      <w:tr w:rsidR="003A0039" w:rsidRPr="00EA46EF" w14:paraId="0719FCEF" w14:textId="77777777" w:rsidTr="00090CE8">
        <w:trPr>
          <w:trHeight w:val="751"/>
        </w:trPr>
        <w:tc>
          <w:tcPr>
            <w:tcW w:w="2830" w:type="dxa"/>
          </w:tcPr>
          <w:p w14:paraId="54271A68" w14:textId="77777777" w:rsidR="003A0039" w:rsidRPr="00EA46EF" w:rsidRDefault="003A0039" w:rsidP="000801A8">
            <w:pPr>
              <w:spacing w:before="120"/>
              <w:jc w:val="both"/>
              <w:rPr>
                <w:rFonts w:ascii="Arial" w:hAnsi="Arial" w:cs="Arial"/>
                <w:sz w:val="20"/>
                <w:szCs w:val="20"/>
              </w:rPr>
            </w:pPr>
            <w:r w:rsidRPr="00EA46EF">
              <w:rPr>
                <w:rFonts w:ascii="Arial" w:hAnsi="Arial" w:cs="Arial"/>
                <w:sz w:val="20"/>
                <w:szCs w:val="20"/>
              </w:rPr>
              <w:t>Mensualmente</w:t>
            </w:r>
            <w:r w:rsidR="00CE79AB" w:rsidRPr="00EA46EF">
              <w:rPr>
                <w:rFonts w:ascii="Arial" w:hAnsi="Arial" w:cs="Arial"/>
                <w:sz w:val="20"/>
                <w:szCs w:val="20"/>
              </w:rPr>
              <w:t xml:space="preserve">: No más tarde de las 13:00 horas del tercer día laborable previo a la fecha de ejecución de las subastas mensuales </w:t>
            </w:r>
          </w:p>
        </w:tc>
        <w:tc>
          <w:tcPr>
            <w:tcW w:w="5664" w:type="dxa"/>
          </w:tcPr>
          <w:p w14:paraId="131B130F" w14:textId="77777777" w:rsidR="003A0039" w:rsidRDefault="00813469" w:rsidP="005F5E46">
            <w:pPr>
              <w:pStyle w:val="ListParagraph"/>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Valores de la capacidad de intercambio previstos para el mes siguiente, con resolución horari</w:t>
            </w:r>
            <w:r w:rsidR="00183768" w:rsidRPr="00EA46EF">
              <w:rPr>
                <w:rFonts w:ascii="Arial" w:hAnsi="Arial" w:cs="Arial"/>
                <w:sz w:val="20"/>
                <w:szCs w:val="20"/>
              </w:rPr>
              <w:t>a por</w:t>
            </w:r>
            <w:r w:rsidRPr="00EA46EF">
              <w:rPr>
                <w:rFonts w:ascii="Arial" w:hAnsi="Arial" w:cs="Arial"/>
                <w:sz w:val="20"/>
                <w:szCs w:val="20"/>
              </w:rPr>
              <w:t xml:space="preserve"> sentido de flujo de potencia</w:t>
            </w:r>
            <w:r w:rsidR="00652E26">
              <w:rPr>
                <w:rFonts w:ascii="Arial" w:hAnsi="Arial" w:cs="Arial"/>
                <w:sz w:val="20"/>
                <w:szCs w:val="20"/>
              </w:rPr>
              <w:t>.</w:t>
            </w:r>
          </w:p>
          <w:p w14:paraId="10B6E29F" w14:textId="77777777" w:rsidR="00652E26" w:rsidRDefault="00652E26" w:rsidP="005F5E46">
            <w:pPr>
              <w:pStyle w:val="ListParagraph"/>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 xml:space="preserve">Valores de la capacidad de intercambio previstos para el </w:t>
            </w:r>
            <w:r>
              <w:rPr>
                <w:rFonts w:ascii="Arial" w:hAnsi="Arial" w:cs="Arial"/>
                <w:sz w:val="20"/>
                <w:szCs w:val="20"/>
              </w:rPr>
              <w:t>año en curso</w:t>
            </w:r>
            <w:r w:rsidRPr="00EA46EF">
              <w:rPr>
                <w:rFonts w:ascii="Arial" w:hAnsi="Arial" w:cs="Arial"/>
                <w:sz w:val="20"/>
                <w:szCs w:val="20"/>
              </w:rPr>
              <w:t>, con resolución horaria por sentido de flujo de potencia</w:t>
            </w:r>
            <w:r>
              <w:rPr>
                <w:rFonts w:ascii="Arial" w:hAnsi="Arial" w:cs="Arial"/>
                <w:sz w:val="20"/>
                <w:szCs w:val="20"/>
              </w:rPr>
              <w:t>.</w:t>
            </w:r>
          </w:p>
          <w:p w14:paraId="7B2CF759" w14:textId="3334FEAD" w:rsidR="00652E26" w:rsidRPr="00EA46EF" w:rsidRDefault="00652E26" w:rsidP="00543A05">
            <w:pPr>
              <w:pStyle w:val="ListParagraph"/>
              <w:spacing w:before="120" w:after="60"/>
              <w:ind w:left="176"/>
              <w:jc w:val="both"/>
              <w:rPr>
                <w:rFonts w:ascii="Arial" w:hAnsi="Arial" w:cs="Arial"/>
                <w:sz w:val="20"/>
                <w:szCs w:val="20"/>
              </w:rPr>
            </w:pPr>
          </w:p>
        </w:tc>
      </w:tr>
      <w:tr w:rsidR="004B0F76" w:rsidRPr="00EA46EF" w14:paraId="117272FF" w14:textId="77777777" w:rsidTr="00090CE8">
        <w:trPr>
          <w:trHeight w:val="751"/>
        </w:trPr>
        <w:tc>
          <w:tcPr>
            <w:tcW w:w="2830" w:type="dxa"/>
          </w:tcPr>
          <w:p w14:paraId="03A5CD71" w14:textId="77777777" w:rsidR="004B0F76" w:rsidRPr="00EA46EF" w:rsidRDefault="004B0F76" w:rsidP="000801A8">
            <w:pPr>
              <w:spacing w:before="120"/>
              <w:jc w:val="both"/>
              <w:rPr>
                <w:rFonts w:ascii="Arial" w:hAnsi="Arial" w:cs="Arial"/>
                <w:sz w:val="20"/>
                <w:szCs w:val="20"/>
              </w:rPr>
            </w:pPr>
            <w:r w:rsidRPr="00EA46EF">
              <w:rPr>
                <w:rFonts w:ascii="Arial" w:hAnsi="Arial" w:cs="Arial"/>
                <w:sz w:val="20"/>
                <w:szCs w:val="20"/>
              </w:rPr>
              <w:t>Horizonte diario: Antes de la hora límite correspondiente al Plazo de Firmeza Diario de cada día (Artículo 69 del Reglamento CACM)</w:t>
            </w:r>
          </w:p>
        </w:tc>
        <w:tc>
          <w:tcPr>
            <w:tcW w:w="5664" w:type="dxa"/>
          </w:tcPr>
          <w:p w14:paraId="0AC70E0B" w14:textId="6CBBC1D9" w:rsidR="004B0F76" w:rsidRPr="00EA46EF" w:rsidRDefault="004B3919" w:rsidP="005F5E46">
            <w:pPr>
              <w:pStyle w:val="ListParagraph"/>
              <w:numPr>
                <w:ilvl w:val="0"/>
                <w:numId w:val="4"/>
              </w:numPr>
              <w:spacing w:before="120" w:after="60"/>
              <w:ind w:left="170" w:hanging="170"/>
              <w:contextualSpacing w:val="0"/>
              <w:jc w:val="both"/>
              <w:rPr>
                <w:rFonts w:ascii="Arial" w:hAnsi="Arial" w:cs="Arial"/>
                <w:sz w:val="20"/>
              </w:rPr>
            </w:pPr>
            <w:r>
              <w:rPr>
                <w:rFonts w:ascii="Arial" w:hAnsi="Arial" w:cs="Arial"/>
                <w:sz w:val="20"/>
                <w:szCs w:val="20"/>
              </w:rPr>
              <w:t>V</w:t>
            </w:r>
            <w:r w:rsidRPr="00EA46EF">
              <w:rPr>
                <w:rFonts w:ascii="Arial" w:hAnsi="Arial" w:cs="Arial"/>
                <w:sz w:val="20"/>
                <w:szCs w:val="20"/>
              </w:rPr>
              <w:t xml:space="preserve">alores </w:t>
            </w:r>
            <w:r w:rsidR="00183768" w:rsidRPr="00EA46EF">
              <w:rPr>
                <w:rFonts w:ascii="Arial" w:hAnsi="Arial" w:cs="Arial"/>
                <w:sz w:val="20"/>
                <w:szCs w:val="20"/>
              </w:rPr>
              <w:t xml:space="preserve">de capacidad de intercambio previstos para </w:t>
            </w:r>
            <w:r w:rsidR="0026543E" w:rsidRPr="00EA46EF">
              <w:rPr>
                <w:rFonts w:ascii="Arial" w:hAnsi="Arial" w:cs="Arial"/>
                <w:sz w:val="20"/>
                <w:szCs w:val="20"/>
              </w:rPr>
              <w:t>el día</w:t>
            </w:r>
            <w:r w:rsidR="00183768" w:rsidRPr="00EA46EF">
              <w:rPr>
                <w:rFonts w:ascii="Arial" w:hAnsi="Arial" w:cs="Arial"/>
                <w:sz w:val="20"/>
                <w:szCs w:val="20"/>
              </w:rPr>
              <w:t xml:space="preserve"> siguiente, con resolución horaria, para cada sentido de flujo de potencia</w:t>
            </w:r>
            <w:r>
              <w:rPr>
                <w:rFonts w:ascii="Arial" w:hAnsi="Arial" w:cs="Arial"/>
                <w:sz w:val="20"/>
                <w:szCs w:val="20"/>
              </w:rPr>
              <w:t>.</w:t>
            </w:r>
          </w:p>
        </w:tc>
      </w:tr>
      <w:tr w:rsidR="00813469" w:rsidRPr="00EA46EF" w14:paraId="3C3DAA7E" w14:textId="77777777" w:rsidTr="00090CE8">
        <w:trPr>
          <w:trHeight w:val="751"/>
        </w:trPr>
        <w:tc>
          <w:tcPr>
            <w:tcW w:w="2830" w:type="dxa"/>
          </w:tcPr>
          <w:p w14:paraId="6EB2608C" w14:textId="619DE204" w:rsidR="00813469" w:rsidRPr="00EA46EF" w:rsidRDefault="004B0F76" w:rsidP="000801A8">
            <w:pPr>
              <w:spacing w:before="120"/>
              <w:jc w:val="both"/>
              <w:rPr>
                <w:rFonts w:ascii="Arial" w:hAnsi="Arial" w:cs="Arial"/>
                <w:sz w:val="20"/>
                <w:szCs w:val="20"/>
              </w:rPr>
            </w:pPr>
            <w:r w:rsidRPr="00EA46EF">
              <w:rPr>
                <w:rFonts w:ascii="Arial" w:hAnsi="Arial" w:cs="Arial"/>
                <w:sz w:val="20"/>
                <w:szCs w:val="20"/>
              </w:rPr>
              <w:t>En tiempo real,</w:t>
            </w:r>
            <w:r w:rsidR="00813469" w:rsidRPr="00EA46EF">
              <w:rPr>
                <w:rFonts w:ascii="Arial" w:hAnsi="Arial" w:cs="Arial"/>
                <w:sz w:val="20"/>
                <w:szCs w:val="20"/>
              </w:rPr>
              <w:t xml:space="preserve"> con </w:t>
            </w:r>
            <w:r w:rsidR="00B5466B" w:rsidRPr="00EA46EF">
              <w:rPr>
                <w:rFonts w:ascii="Arial" w:hAnsi="Arial" w:cs="Arial"/>
                <w:sz w:val="20"/>
                <w:szCs w:val="20"/>
              </w:rPr>
              <w:t xml:space="preserve">al menos una hora de </w:t>
            </w:r>
            <w:r w:rsidR="00813469" w:rsidRPr="00EA46EF">
              <w:rPr>
                <w:rFonts w:ascii="Arial" w:hAnsi="Arial" w:cs="Arial"/>
                <w:sz w:val="20"/>
                <w:szCs w:val="20"/>
              </w:rPr>
              <w:t>antelación</w:t>
            </w:r>
            <w:r w:rsidR="00B5466B" w:rsidRPr="00EA46EF">
              <w:rPr>
                <w:rFonts w:ascii="Arial" w:hAnsi="Arial" w:cs="Arial"/>
                <w:sz w:val="20"/>
                <w:szCs w:val="20"/>
              </w:rPr>
              <w:t xml:space="preserve"> respecto a</w:t>
            </w:r>
            <w:ins w:id="43" w:author="Javier Barrantes Egaña" w:date="2021-03-23T10:13:00Z">
              <w:r w:rsidR="004F371F">
                <w:rPr>
                  <w:rFonts w:ascii="Arial" w:hAnsi="Arial" w:cs="Arial"/>
                  <w:sz w:val="20"/>
                  <w:szCs w:val="20"/>
                </w:rPr>
                <w:t xml:space="preserve"> </w:t>
              </w:r>
            </w:ins>
            <w:r w:rsidR="00B5466B" w:rsidRPr="00EA46EF">
              <w:rPr>
                <w:rFonts w:ascii="Arial" w:hAnsi="Arial" w:cs="Arial"/>
                <w:sz w:val="20"/>
                <w:szCs w:val="20"/>
              </w:rPr>
              <w:t>l</w:t>
            </w:r>
            <w:ins w:id="44" w:author="Javier Barrantes Egaña" w:date="2021-03-23T10:13:00Z">
              <w:r w:rsidR="004F371F">
                <w:rPr>
                  <w:rFonts w:ascii="Arial" w:hAnsi="Arial" w:cs="Arial"/>
                  <w:sz w:val="20"/>
                  <w:szCs w:val="20"/>
                </w:rPr>
                <w:t>a</w:t>
              </w:r>
            </w:ins>
            <w:r w:rsidR="00813469" w:rsidRPr="00EA46EF">
              <w:rPr>
                <w:rFonts w:ascii="Arial" w:hAnsi="Arial" w:cs="Arial"/>
                <w:sz w:val="20"/>
                <w:szCs w:val="20"/>
              </w:rPr>
              <w:t> </w:t>
            </w:r>
            <w:ins w:id="45" w:author="Javier Barrantes Egaña" w:date="2021-03-23T10:14:00Z">
              <w:r w:rsidR="004F371F">
                <w:rPr>
                  <w:rFonts w:ascii="Arial" w:hAnsi="Arial" w:cs="Arial"/>
                  <w:sz w:val="20"/>
                  <w:szCs w:val="20"/>
                </w:rPr>
                <w:t xml:space="preserve">apertura </w:t>
              </w:r>
            </w:ins>
            <w:del w:id="46" w:author="Javier Barrantes Egaña" w:date="2021-03-23T10:14:00Z">
              <w:r w:rsidR="00813469" w:rsidRPr="00EA46EF" w:rsidDel="004F371F">
                <w:rPr>
                  <w:rFonts w:ascii="Arial" w:hAnsi="Arial" w:cs="Arial"/>
                  <w:sz w:val="20"/>
                  <w:szCs w:val="20"/>
                </w:rPr>
                <w:delText>cierre</w:delText>
              </w:r>
              <w:r w:rsidR="00B5466B" w:rsidRPr="00EA46EF" w:rsidDel="004F371F">
                <w:rPr>
                  <w:rFonts w:ascii="Arial" w:hAnsi="Arial" w:cs="Arial"/>
                  <w:sz w:val="20"/>
                  <w:szCs w:val="20"/>
                </w:rPr>
                <w:delText xml:space="preserve"> </w:delText>
              </w:r>
              <w:r w:rsidR="00813469" w:rsidRPr="00EA46EF" w:rsidDel="004F371F">
                <w:rPr>
                  <w:rFonts w:ascii="Arial" w:hAnsi="Arial" w:cs="Arial"/>
                  <w:sz w:val="20"/>
                  <w:szCs w:val="20"/>
                </w:rPr>
                <w:delText>de presentación de ofertas al</w:delText>
              </w:r>
            </w:del>
            <w:ins w:id="47" w:author="Javier Barrantes Egaña" w:date="2021-03-23T10:14:00Z">
              <w:r w:rsidR="004F371F">
                <w:rPr>
                  <w:rFonts w:ascii="Arial" w:hAnsi="Arial" w:cs="Arial"/>
                  <w:sz w:val="20"/>
                  <w:szCs w:val="20"/>
                </w:rPr>
                <w:t>del</w:t>
              </w:r>
            </w:ins>
            <w:r w:rsidR="00813469" w:rsidRPr="00EA46EF">
              <w:rPr>
                <w:rFonts w:ascii="Arial" w:hAnsi="Arial" w:cs="Arial"/>
                <w:sz w:val="20"/>
                <w:szCs w:val="20"/>
              </w:rPr>
              <w:t xml:space="preserve"> mercado </w:t>
            </w:r>
            <w:ins w:id="48" w:author="Javier Barrantes Egaña" w:date="2021-03-23T10:14:00Z">
              <w:r w:rsidR="004F371F">
                <w:rPr>
                  <w:rFonts w:ascii="Arial" w:hAnsi="Arial" w:cs="Arial"/>
                  <w:sz w:val="20"/>
                  <w:szCs w:val="20"/>
                </w:rPr>
                <w:t>intra</w:t>
              </w:r>
            </w:ins>
            <w:r w:rsidR="00813469" w:rsidRPr="00EA46EF">
              <w:rPr>
                <w:rFonts w:ascii="Arial" w:hAnsi="Arial" w:cs="Arial"/>
                <w:sz w:val="20"/>
                <w:szCs w:val="20"/>
              </w:rPr>
              <w:t>diario</w:t>
            </w:r>
          </w:p>
        </w:tc>
        <w:tc>
          <w:tcPr>
            <w:tcW w:w="5664" w:type="dxa"/>
          </w:tcPr>
          <w:p w14:paraId="4C2ED8BD" w14:textId="6158C295" w:rsidR="00813469" w:rsidRPr="00EA46EF" w:rsidRDefault="00B5466B" w:rsidP="005F5E46">
            <w:pPr>
              <w:pStyle w:val="ListParagraph"/>
              <w:numPr>
                <w:ilvl w:val="0"/>
                <w:numId w:val="4"/>
              </w:numPr>
              <w:spacing w:before="120" w:after="60"/>
              <w:ind w:left="170" w:hanging="170"/>
              <w:contextualSpacing w:val="0"/>
              <w:jc w:val="both"/>
              <w:rPr>
                <w:rFonts w:ascii="Arial" w:hAnsi="Arial" w:cs="Arial"/>
                <w:sz w:val="20"/>
              </w:rPr>
            </w:pPr>
            <w:r w:rsidRPr="00EA46EF">
              <w:rPr>
                <w:rFonts w:ascii="Arial" w:hAnsi="Arial" w:cs="Arial"/>
                <w:sz w:val="20"/>
              </w:rPr>
              <w:t>Cualquier modificación identificada con posterioridad será actualizada en tiempo real p</w:t>
            </w:r>
            <w:r w:rsidR="00813469" w:rsidRPr="00EA46EF">
              <w:rPr>
                <w:rFonts w:ascii="Arial" w:hAnsi="Arial" w:cs="Arial"/>
                <w:sz w:val="20"/>
              </w:rPr>
              <w:t>ara el horizonte de programación que alcanza hasta las 24 horas del día siguiente</w:t>
            </w:r>
            <w:r w:rsidRPr="00EA46EF">
              <w:rPr>
                <w:rFonts w:ascii="Arial" w:hAnsi="Arial" w:cs="Arial"/>
                <w:sz w:val="20"/>
              </w:rPr>
              <w:t>.</w:t>
            </w:r>
          </w:p>
        </w:tc>
      </w:tr>
    </w:tbl>
    <w:p w14:paraId="24C289D4" w14:textId="4BA7E97B" w:rsidR="00095998" w:rsidRPr="00FB473C" w:rsidRDefault="00095998"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Subastas explícitas de capacidad</w:t>
      </w:r>
      <w:r w:rsidR="00322D66" w:rsidRPr="00FB473C">
        <w:rPr>
          <w:rFonts w:ascii="Arial" w:hAnsi="Arial" w:cs="Arial"/>
          <w:color w:val="auto"/>
          <w:sz w:val="22"/>
          <w:szCs w:val="22"/>
        </w:rPr>
        <w:t>.</w:t>
      </w:r>
      <w:r w:rsidRPr="00FB473C">
        <w:rPr>
          <w:rFonts w:ascii="Arial" w:hAnsi="Arial" w:cs="Arial"/>
          <w:color w:val="auto"/>
          <w:sz w:val="22"/>
          <w:szCs w:val="22"/>
        </w:rPr>
        <w:t xml:space="preserve"> </w:t>
      </w:r>
    </w:p>
    <w:p w14:paraId="493E8252" w14:textId="6ABC0E80" w:rsidR="00095998" w:rsidRPr="00CA5647" w:rsidRDefault="00095998" w:rsidP="000801A8">
      <w:pPr>
        <w:spacing w:before="120" w:after="0" w:line="240" w:lineRule="auto"/>
        <w:jc w:val="both"/>
        <w:rPr>
          <w:rFonts w:ascii="Arial" w:hAnsi="Arial" w:cs="Arial"/>
        </w:rPr>
      </w:pPr>
      <w:r>
        <w:rPr>
          <w:rFonts w:ascii="Arial" w:hAnsi="Arial" w:cs="Arial"/>
        </w:rPr>
        <w:t xml:space="preserve">El OS, o tercero habilitado, facilitará la información correspondiente </w:t>
      </w:r>
      <w:r w:rsidR="00225832">
        <w:rPr>
          <w:rFonts w:ascii="Arial" w:hAnsi="Arial" w:cs="Arial"/>
        </w:rPr>
        <w:t xml:space="preserve">a las </w:t>
      </w:r>
      <w:r w:rsidRPr="00CA5647">
        <w:rPr>
          <w:rFonts w:ascii="Arial" w:hAnsi="Arial" w:cs="Arial"/>
        </w:rPr>
        <w:t>especificaciones</w:t>
      </w:r>
      <w:r>
        <w:rPr>
          <w:rFonts w:ascii="Arial" w:hAnsi="Arial" w:cs="Arial"/>
        </w:rPr>
        <w:t xml:space="preserve"> </w:t>
      </w:r>
      <w:r w:rsidRPr="00CA5647">
        <w:rPr>
          <w:rFonts w:ascii="Arial" w:hAnsi="Arial" w:cs="Arial"/>
        </w:rPr>
        <w:t>y</w:t>
      </w:r>
      <w:r>
        <w:rPr>
          <w:rFonts w:ascii="Arial" w:hAnsi="Arial" w:cs="Arial"/>
        </w:rPr>
        <w:t xml:space="preserve"> </w:t>
      </w:r>
      <w:r w:rsidRPr="00CA5647">
        <w:rPr>
          <w:rFonts w:ascii="Arial" w:hAnsi="Arial" w:cs="Arial"/>
        </w:rPr>
        <w:t>resultados</w:t>
      </w:r>
      <w:r>
        <w:rPr>
          <w:rFonts w:ascii="Arial" w:hAnsi="Arial" w:cs="Arial"/>
        </w:rPr>
        <w:t xml:space="preserve"> </w:t>
      </w:r>
      <w:r w:rsidRPr="00CA5647">
        <w:rPr>
          <w:rFonts w:ascii="Arial" w:hAnsi="Arial" w:cs="Arial"/>
        </w:rPr>
        <w:t>agregados</w:t>
      </w:r>
      <w:r>
        <w:rPr>
          <w:rFonts w:ascii="Arial" w:hAnsi="Arial" w:cs="Arial"/>
        </w:rPr>
        <w:t xml:space="preserve"> </w:t>
      </w:r>
      <w:r w:rsidRPr="00CA5647">
        <w:rPr>
          <w:rFonts w:ascii="Arial" w:hAnsi="Arial" w:cs="Arial"/>
        </w:rPr>
        <w:t>de</w:t>
      </w:r>
      <w:r>
        <w:rPr>
          <w:rFonts w:ascii="Arial" w:hAnsi="Arial" w:cs="Arial"/>
        </w:rPr>
        <w:t xml:space="preserve"> </w:t>
      </w:r>
      <w:r w:rsidRPr="00CA5647">
        <w:rPr>
          <w:rFonts w:ascii="Arial" w:hAnsi="Arial" w:cs="Arial"/>
        </w:rPr>
        <w:t>las</w:t>
      </w:r>
      <w:r>
        <w:rPr>
          <w:rFonts w:ascii="Arial" w:hAnsi="Arial" w:cs="Arial"/>
        </w:rPr>
        <w:t xml:space="preserve"> </w:t>
      </w:r>
      <w:r w:rsidRPr="00CA5647">
        <w:rPr>
          <w:rFonts w:ascii="Arial" w:hAnsi="Arial" w:cs="Arial"/>
        </w:rPr>
        <w:t>subastas</w:t>
      </w:r>
      <w:r>
        <w:rPr>
          <w:rFonts w:ascii="Arial" w:hAnsi="Arial" w:cs="Arial"/>
        </w:rPr>
        <w:t xml:space="preserve"> </w:t>
      </w:r>
      <w:r w:rsidRPr="00CA5647">
        <w:rPr>
          <w:rFonts w:ascii="Arial" w:hAnsi="Arial" w:cs="Arial"/>
        </w:rPr>
        <w:t>coordinadas</w:t>
      </w:r>
      <w:r>
        <w:rPr>
          <w:rFonts w:ascii="Arial" w:hAnsi="Arial" w:cs="Arial"/>
        </w:rPr>
        <w:t xml:space="preserve"> </w:t>
      </w:r>
      <w:r w:rsidRPr="00CA5647">
        <w:rPr>
          <w:rFonts w:ascii="Arial" w:hAnsi="Arial" w:cs="Arial"/>
        </w:rPr>
        <w:t>explícitas</w:t>
      </w:r>
      <w:r>
        <w:rPr>
          <w:rFonts w:ascii="Arial" w:hAnsi="Arial" w:cs="Arial"/>
        </w:rPr>
        <w:t xml:space="preserve"> </w:t>
      </w:r>
      <w:r w:rsidR="006C69C7">
        <w:rPr>
          <w:rFonts w:ascii="Arial" w:hAnsi="Arial" w:cs="Arial"/>
        </w:rPr>
        <w:t>de largo plazo en las inte</w:t>
      </w:r>
      <w:r w:rsidR="00B5450B">
        <w:rPr>
          <w:rFonts w:ascii="Arial" w:hAnsi="Arial" w:cs="Arial"/>
        </w:rPr>
        <w:t>r</w:t>
      </w:r>
      <w:r w:rsidR="006C69C7">
        <w:rPr>
          <w:rFonts w:ascii="Arial" w:hAnsi="Arial" w:cs="Arial"/>
        </w:rPr>
        <w:t>conexiones europeas</w:t>
      </w:r>
      <w:r w:rsidRPr="00CA5647">
        <w:rPr>
          <w:rFonts w:ascii="Arial" w:hAnsi="Arial" w:cs="Arial"/>
        </w:rPr>
        <w:t>, en la forma y plazos que se establecen en las Reglas HAR</w:t>
      </w:r>
      <w:r w:rsidR="0003744A">
        <w:rPr>
          <w:rFonts w:ascii="Arial" w:hAnsi="Arial" w:cs="Arial"/>
        </w:rPr>
        <w:t xml:space="preserve"> (</w:t>
      </w:r>
      <w:r w:rsidR="002E67EE" w:rsidRPr="002E67EE">
        <w:rPr>
          <w:rFonts w:ascii="Arial" w:hAnsi="Arial" w:cs="Arial"/>
        </w:rPr>
        <w:t>Reglas Armonizadas de Asignación de Capacidad</w:t>
      </w:r>
      <w:r w:rsidR="005441FA">
        <w:rPr>
          <w:rFonts w:ascii="Arial" w:hAnsi="Arial" w:cs="Arial"/>
        </w:rPr>
        <w:t xml:space="preserve"> en el largo plazo</w:t>
      </w:r>
      <w:r w:rsidR="0003744A">
        <w:rPr>
          <w:rFonts w:ascii="Arial" w:hAnsi="Arial" w:cs="Arial"/>
        </w:rPr>
        <w:t>)</w:t>
      </w:r>
      <w:r w:rsidRPr="00CA5647">
        <w:rPr>
          <w:rFonts w:ascii="Arial" w:hAnsi="Arial" w:cs="Arial"/>
        </w:rPr>
        <w:t xml:space="preserve">. </w:t>
      </w:r>
    </w:p>
    <w:p w14:paraId="56302805" w14:textId="090A527C" w:rsidR="006452C1"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Programas de generación y consumo. </w:t>
      </w:r>
    </w:p>
    <w:p w14:paraId="107C2541" w14:textId="517C5897" w:rsidR="00CA5647" w:rsidRPr="006452C1" w:rsidRDefault="00CA5647" w:rsidP="000801A8">
      <w:pPr>
        <w:spacing w:before="120" w:after="0" w:line="240" w:lineRule="auto"/>
        <w:jc w:val="both"/>
        <w:rPr>
          <w:rFonts w:ascii="Arial" w:hAnsi="Arial" w:cs="Arial"/>
        </w:rPr>
      </w:pPr>
      <w:r w:rsidRPr="00CA5647">
        <w:rPr>
          <w:rFonts w:ascii="Arial" w:hAnsi="Arial" w:cs="Arial"/>
        </w:rPr>
        <w:t xml:space="preserve">El </w:t>
      </w:r>
      <w:r w:rsidR="00C333BE">
        <w:rPr>
          <w:rFonts w:ascii="Arial" w:hAnsi="Arial" w:cs="Arial"/>
        </w:rPr>
        <w:t>OS</w:t>
      </w:r>
      <w:r w:rsidRPr="00CA5647">
        <w:rPr>
          <w:rFonts w:ascii="Arial" w:hAnsi="Arial" w:cs="Arial"/>
        </w:rPr>
        <w:t xml:space="preserve"> facilitará l</w:t>
      </w:r>
      <w:r w:rsidR="006452C1">
        <w:rPr>
          <w:rFonts w:ascii="Arial" w:hAnsi="Arial" w:cs="Arial"/>
        </w:rPr>
        <w:t xml:space="preserve">os programas </w:t>
      </w:r>
      <w:r w:rsidR="003F3A3F">
        <w:rPr>
          <w:rFonts w:ascii="Arial" w:hAnsi="Arial" w:cs="Arial"/>
        </w:rPr>
        <w:t>correspondientes a</w:t>
      </w:r>
      <w:r w:rsidR="006452C1" w:rsidRPr="00CA5647">
        <w:rPr>
          <w:rFonts w:ascii="Arial" w:hAnsi="Arial" w:cs="Arial"/>
        </w:rPr>
        <w:t xml:space="preserve"> los diferentes horizontes de</w:t>
      </w:r>
      <w:r w:rsidR="006452C1">
        <w:rPr>
          <w:rFonts w:ascii="Arial" w:hAnsi="Arial" w:cs="Arial"/>
        </w:rPr>
        <w:t xml:space="preserve"> </w:t>
      </w:r>
      <w:r w:rsidR="006452C1" w:rsidRPr="00CA5647">
        <w:rPr>
          <w:rFonts w:ascii="Arial" w:hAnsi="Arial" w:cs="Arial"/>
        </w:rPr>
        <w:t>programación</w:t>
      </w:r>
      <w:ins w:id="49" w:author="Red Eléctrica" w:date="2021-01-05T12:23:00Z">
        <w:r w:rsidR="00765135">
          <w:rPr>
            <w:rFonts w:ascii="Arial" w:hAnsi="Arial" w:cs="Arial"/>
          </w:rPr>
          <w:t>, con resolución horaria y cuarto-horaria</w:t>
        </w:r>
      </w:ins>
      <w:ins w:id="50" w:author="Red Eléctrica" w:date="2021-01-05T12:24:00Z">
        <w:r w:rsidR="00765135">
          <w:rPr>
            <w:rFonts w:ascii="Arial" w:eastAsiaTheme="minorEastAsia" w:hAnsi="Arial" w:cs="Arial"/>
            <w:color w:val="000000"/>
            <w:lang w:eastAsia="es-ES"/>
          </w:rPr>
          <w:t>,</w:t>
        </w:r>
      </w:ins>
      <w:ins w:id="51" w:author="Red Eléctrica" w:date="2021-01-29T21:04:00Z">
        <w:r w:rsidR="009B171F">
          <w:rPr>
            <w:rFonts w:ascii="Arial" w:eastAsiaTheme="minorEastAsia" w:hAnsi="Arial" w:cs="Arial"/>
            <w:color w:val="000000"/>
            <w:lang w:eastAsia="es-ES"/>
          </w:rPr>
          <w:t xml:space="preserve"> al menos</w:t>
        </w:r>
      </w:ins>
      <w:ins w:id="52" w:author="Red Eléctrica" w:date="2021-01-05T12:24:00Z">
        <w:r w:rsidR="00765135">
          <w:rPr>
            <w:rFonts w:ascii="Arial" w:eastAsiaTheme="minorEastAsia" w:hAnsi="Arial" w:cs="Arial"/>
            <w:color w:val="000000"/>
            <w:lang w:eastAsia="es-ES"/>
          </w:rPr>
          <w:t xml:space="preserve"> hasta </w:t>
        </w:r>
      </w:ins>
      <w:ins w:id="53" w:author="Red Eléctrica" w:date="2021-01-05T12:53:00Z">
        <w:r w:rsidR="002A6DA8">
          <w:rPr>
            <w:rFonts w:ascii="Arial" w:eastAsiaTheme="minorEastAsia" w:hAnsi="Arial" w:cs="Arial"/>
            <w:color w:val="000000"/>
            <w:lang w:eastAsia="es-ES"/>
          </w:rPr>
          <w:t xml:space="preserve">que </w:t>
        </w:r>
      </w:ins>
      <w:ins w:id="54" w:author="Red Eléctrica" w:date="2021-01-05T12:24:00Z">
        <w:r w:rsidR="00765135">
          <w:rPr>
            <w:rFonts w:ascii="Arial" w:eastAsiaTheme="minorEastAsia" w:hAnsi="Arial" w:cs="Arial"/>
            <w:color w:val="000000"/>
            <w:lang w:eastAsia="es-ES"/>
          </w:rPr>
          <w:t>se introduzca en los mercados de energía (diario e intradiario) que aplican al sistema eléctrico peninsular español la posibilidad de negociación de periodos cuarto-horarios</w:t>
        </w:r>
      </w:ins>
      <w:r w:rsidR="003F3A3F">
        <w:rPr>
          <w:rFonts w:ascii="Arial" w:hAnsi="Arial" w:cs="Arial"/>
        </w:rPr>
        <w:t>:</w:t>
      </w:r>
      <w:r w:rsidR="00255B9F">
        <w:rPr>
          <w:rFonts w:ascii="Arial" w:hAnsi="Arial" w:cs="Arial"/>
        </w:rPr>
        <w:t xml:space="preserve"> </w:t>
      </w:r>
      <w:r w:rsidRPr="006452C1">
        <w:rPr>
          <w:rFonts w:ascii="Arial" w:hAnsi="Arial" w:cs="Arial"/>
        </w:rPr>
        <w:t>Programa diario</w:t>
      </w:r>
      <w:r w:rsidR="00255B9F">
        <w:rPr>
          <w:rFonts w:ascii="Arial" w:hAnsi="Arial" w:cs="Arial"/>
        </w:rPr>
        <w:t xml:space="preserve"> </w:t>
      </w:r>
      <w:r w:rsidRPr="006452C1">
        <w:rPr>
          <w:rFonts w:ascii="Arial" w:hAnsi="Arial" w:cs="Arial"/>
        </w:rPr>
        <w:t>base</w:t>
      </w:r>
      <w:r w:rsidR="00255B9F">
        <w:rPr>
          <w:rFonts w:ascii="Arial" w:hAnsi="Arial" w:cs="Arial"/>
        </w:rPr>
        <w:t xml:space="preserve"> </w:t>
      </w:r>
      <w:r w:rsidRPr="006452C1">
        <w:rPr>
          <w:rFonts w:ascii="Arial" w:hAnsi="Arial" w:cs="Arial"/>
        </w:rPr>
        <w:t>de</w:t>
      </w:r>
      <w:r w:rsidR="00255B9F">
        <w:rPr>
          <w:rFonts w:ascii="Arial" w:hAnsi="Arial" w:cs="Arial"/>
        </w:rPr>
        <w:t xml:space="preserve"> </w:t>
      </w:r>
      <w:r w:rsidRPr="006452C1">
        <w:rPr>
          <w:rFonts w:ascii="Arial" w:hAnsi="Arial" w:cs="Arial"/>
        </w:rPr>
        <w:t>funcionamiento</w:t>
      </w:r>
      <w:r w:rsidR="00255B9F">
        <w:rPr>
          <w:rFonts w:ascii="Arial" w:hAnsi="Arial" w:cs="Arial"/>
        </w:rPr>
        <w:t xml:space="preserve"> </w:t>
      </w:r>
      <w:r w:rsidRPr="006452C1">
        <w:rPr>
          <w:rFonts w:ascii="Arial" w:hAnsi="Arial" w:cs="Arial"/>
        </w:rPr>
        <w:t>(PDBF)</w:t>
      </w:r>
      <w:r w:rsidR="00255B9F">
        <w:rPr>
          <w:rFonts w:ascii="Arial" w:hAnsi="Arial" w:cs="Arial"/>
        </w:rPr>
        <w:t xml:space="preserve">, </w:t>
      </w:r>
      <w:r w:rsidR="006452C1" w:rsidRPr="00255B9F">
        <w:rPr>
          <w:rFonts w:ascii="Arial" w:hAnsi="Arial" w:cs="Arial"/>
        </w:rPr>
        <w:t>P</w:t>
      </w:r>
      <w:r w:rsidRPr="00255B9F">
        <w:rPr>
          <w:rFonts w:ascii="Arial" w:hAnsi="Arial" w:cs="Arial"/>
        </w:rPr>
        <w:t>rograma</w:t>
      </w:r>
      <w:r w:rsidR="00255B9F">
        <w:rPr>
          <w:rFonts w:ascii="Arial" w:hAnsi="Arial" w:cs="Arial"/>
        </w:rPr>
        <w:t xml:space="preserve"> </w:t>
      </w:r>
      <w:r w:rsidRPr="00255B9F">
        <w:rPr>
          <w:rFonts w:ascii="Arial" w:hAnsi="Arial" w:cs="Arial"/>
        </w:rPr>
        <w:t>diario</w:t>
      </w:r>
      <w:r w:rsidR="00255B9F">
        <w:rPr>
          <w:rFonts w:ascii="Arial" w:hAnsi="Arial" w:cs="Arial"/>
        </w:rPr>
        <w:t xml:space="preserve"> </w:t>
      </w:r>
      <w:r w:rsidRPr="00255B9F">
        <w:rPr>
          <w:rFonts w:ascii="Arial" w:hAnsi="Arial" w:cs="Arial"/>
        </w:rPr>
        <w:t>viable</w:t>
      </w:r>
      <w:r w:rsidR="00255B9F">
        <w:rPr>
          <w:rFonts w:ascii="Arial" w:hAnsi="Arial" w:cs="Arial"/>
        </w:rPr>
        <w:t xml:space="preserve"> </w:t>
      </w:r>
      <w:r w:rsidRPr="00255B9F">
        <w:rPr>
          <w:rFonts w:ascii="Arial" w:hAnsi="Arial" w:cs="Arial"/>
        </w:rPr>
        <w:t>provisional</w:t>
      </w:r>
      <w:r w:rsidR="00255B9F">
        <w:rPr>
          <w:rFonts w:ascii="Arial" w:hAnsi="Arial" w:cs="Arial"/>
        </w:rPr>
        <w:t xml:space="preserve"> </w:t>
      </w:r>
      <w:r w:rsidRPr="00255B9F">
        <w:rPr>
          <w:rFonts w:ascii="Arial" w:hAnsi="Arial" w:cs="Arial"/>
        </w:rPr>
        <w:t>(</w:t>
      </w:r>
      <w:r w:rsidR="00255B9F">
        <w:rPr>
          <w:rFonts w:ascii="Arial" w:hAnsi="Arial" w:cs="Arial"/>
        </w:rPr>
        <w:t>P</w:t>
      </w:r>
      <w:r w:rsidRPr="00255B9F">
        <w:rPr>
          <w:rFonts w:ascii="Arial" w:hAnsi="Arial" w:cs="Arial"/>
        </w:rPr>
        <w:t>DVP)</w:t>
      </w:r>
      <w:ins w:id="55" w:author="Red Eléctrica" w:date="2021-01-21T21:25:00Z">
        <w:r w:rsidR="004D6938">
          <w:rPr>
            <w:rFonts w:ascii="Arial" w:hAnsi="Arial" w:cs="Arial"/>
          </w:rPr>
          <w:t>y</w:t>
        </w:r>
      </w:ins>
      <w:del w:id="56" w:author="Red Eléctrica" w:date="2021-01-21T21:25:00Z">
        <w:r w:rsidR="00255B9F" w:rsidDel="004D6938">
          <w:rPr>
            <w:rFonts w:ascii="Arial" w:hAnsi="Arial" w:cs="Arial"/>
          </w:rPr>
          <w:delText>,</w:delText>
        </w:r>
      </w:del>
      <w:r w:rsidR="00255B9F">
        <w:rPr>
          <w:rFonts w:ascii="Arial" w:hAnsi="Arial" w:cs="Arial"/>
        </w:rPr>
        <w:t xml:space="preserve"> P</w:t>
      </w:r>
      <w:r w:rsidRPr="00255B9F">
        <w:rPr>
          <w:rFonts w:ascii="Arial" w:hAnsi="Arial" w:cs="Arial"/>
        </w:rPr>
        <w:t>rogramas</w:t>
      </w:r>
      <w:r w:rsidR="00255B9F">
        <w:rPr>
          <w:rFonts w:ascii="Arial" w:hAnsi="Arial" w:cs="Arial"/>
        </w:rPr>
        <w:t xml:space="preserve"> </w:t>
      </w:r>
      <w:del w:id="57" w:author="Red Eléctrica" w:date="2021-01-05T10:49:00Z">
        <w:r w:rsidRPr="00255B9F" w:rsidDel="005913A4">
          <w:rPr>
            <w:rFonts w:ascii="Arial" w:hAnsi="Arial" w:cs="Arial"/>
          </w:rPr>
          <w:delText>Horarios</w:delText>
        </w:r>
        <w:r w:rsidR="00255B9F" w:rsidDel="005913A4">
          <w:rPr>
            <w:rFonts w:ascii="Arial" w:hAnsi="Arial" w:cs="Arial"/>
          </w:rPr>
          <w:delText xml:space="preserve"> </w:delText>
        </w:r>
      </w:del>
      <w:r w:rsidRPr="00255B9F">
        <w:rPr>
          <w:rFonts w:ascii="Arial" w:hAnsi="Arial" w:cs="Arial"/>
        </w:rPr>
        <w:t>Finales</w:t>
      </w:r>
      <w:r w:rsidR="00255B9F">
        <w:rPr>
          <w:rFonts w:ascii="Arial" w:hAnsi="Arial" w:cs="Arial"/>
        </w:rPr>
        <w:t xml:space="preserve"> </w:t>
      </w:r>
      <w:r w:rsidRPr="00255B9F">
        <w:rPr>
          <w:rFonts w:ascii="Arial" w:hAnsi="Arial" w:cs="Arial"/>
        </w:rPr>
        <w:t>(PHF</w:t>
      </w:r>
      <w:r w:rsidR="006452C1" w:rsidRPr="00255B9F">
        <w:rPr>
          <w:rFonts w:ascii="Arial" w:hAnsi="Arial" w:cs="Arial"/>
        </w:rPr>
        <w:t xml:space="preserve"> </w:t>
      </w:r>
      <w:r w:rsidRPr="00255B9F">
        <w:rPr>
          <w:rFonts w:ascii="Arial" w:hAnsi="Arial" w:cs="Arial"/>
        </w:rPr>
        <w:t>y</w:t>
      </w:r>
      <w:r w:rsidR="006452C1" w:rsidRPr="00255B9F">
        <w:rPr>
          <w:rFonts w:ascii="Arial" w:hAnsi="Arial" w:cs="Arial"/>
        </w:rPr>
        <w:t xml:space="preserve"> </w:t>
      </w:r>
      <w:r w:rsidRPr="00255B9F">
        <w:rPr>
          <w:rFonts w:ascii="Arial" w:hAnsi="Arial" w:cs="Arial"/>
        </w:rPr>
        <w:t>PHFC)</w:t>
      </w:r>
      <w:ins w:id="58" w:author="Red Eléctrica" w:date="2021-01-21T21:25:00Z">
        <w:r w:rsidR="004D6938">
          <w:rPr>
            <w:rFonts w:ascii="Arial" w:hAnsi="Arial" w:cs="Arial"/>
          </w:rPr>
          <w:t xml:space="preserve">. El </w:t>
        </w:r>
      </w:ins>
      <w:del w:id="59" w:author="Red Eléctrica" w:date="2021-01-21T21:25:00Z">
        <w:r w:rsidR="00255B9F" w:rsidDel="004D6938">
          <w:rPr>
            <w:rFonts w:ascii="Arial" w:hAnsi="Arial" w:cs="Arial"/>
          </w:rPr>
          <w:delText xml:space="preserve"> y</w:delText>
        </w:r>
      </w:del>
      <w:r w:rsidR="00255B9F">
        <w:rPr>
          <w:rFonts w:ascii="Arial" w:hAnsi="Arial" w:cs="Arial"/>
        </w:rPr>
        <w:t xml:space="preserve"> </w:t>
      </w:r>
      <w:r w:rsidRPr="006452C1">
        <w:rPr>
          <w:rFonts w:ascii="Arial" w:hAnsi="Arial" w:cs="Arial"/>
        </w:rPr>
        <w:t>Programa</w:t>
      </w:r>
      <w:r w:rsidR="00255B9F">
        <w:rPr>
          <w:rFonts w:ascii="Arial" w:hAnsi="Arial" w:cs="Arial"/>
        </w:rPr>
        <w:t xml:space="preserve"> </w:t>
      </w:r>
      <w:del w:id="60" w:author="Red Eléctrica" w:date="2021-01-05T10:49:00Z">
        <w:r w:rsidRPr="006452C1" w:rsidDel="005913A4">
          <w:rPr>
            <w:rFonts w:ascii="Arial" w:hAnsi="Arial" w:cs="Arial"/>
          </w:rPr>
          <w:delText>horario</w:delText>
        </w:r>
        <w:r w:rsidR="00255B9F" w:rsidDel="005913A4">
          <w:rPr>
            <w:rFonts w:ascii="Arial" w:hAnsi="Arial" w:cs="Arial"/>
          </w:rPr>
          <w:delText xml:space="preserve"> </w:delText>
        </w:r>
      </w:del>
      <w:r w:rsidRPr="006452C1">
        <w:rPr>
          <w:rFonts w:ascii="Arial" w:hAnsi="Arial" w:cs="Arial"/>
        </w:rPr>
        <w:t>operativo</w:t>
      </w:r>
      <w:r w:rsidR="00255B9F">
        <w:rPr>
          <w:rFonts w:ascii="Arial" w:hAnsi="Arial" w:cs="Arial"/>
        </w:rPr>
        <w:t xml:space="preserve"> </w:t>
      </w:r>
      <w:r w:rsidRPr="006452C1">
        <w:rPr>
          <w:rFonts w:ascii="Arial" w:hAnsi="Arial" w:cs="Arial"/>
        </w:rPr>
        <w:t>(P48)</w:t>
      </w:r>
      <w:ins w:id="61" w:author="Red Eléctrica" w:date="2021-01-21T21:26:00Z">
        <w:r w:rsidR="004D6938">
          <w:rPr>
            <w:rFonts w:ascii="Arial" w:hAnsi="Arial" w:cs="Arial"/>
          </w:rPr>
          <w:t xml:space="preserve"> será publicado con resolución cuarto-horaria</w:t>
        </w:r>
      </w:ins>
      <w:r w:rsidRPr="006452C1">
        <w:rPr>
          <w:rFonts w:ascii="Arial" w:hAnsi="Arial" w:cs="Arial"/>
        </w:rPr>
        <w:t>.</w:t>
      </w:r>
    </w:p>
    <w:p w14:paraId="05ADF580" w14:textId="4FFB7839" w:rsidR="00B35497" w:rsidRPr="003F3A3F" w:rsidRDefault="00255B9F" w:rsidP="00F32224">
      <w:pPr>
        <w:pStyle w:val="ListParagraph"/>
        <w:numPr>
          <w:ilvl w:val="0"/>
          <w:numId w:val="4"/>
        </w:numPr>
        <w:spacing w:before="120" w:after="0" w:line="240" w:lineRule="auto"/>
        <w:jc w:val="both"/>
        <w:rPr>
          <w:rFonts w:ascii="Arial" w:hAnsi="Arial" w:cs="Arial"/>
        </w:rPr>
      </w:pPr>
      <w:r w:rsidRPr="003F3A3F">
        <w:rPr>
          <w:rFonts w:ascii="Arial" w:hAnsi="Arial" w:cs="Arial"/>
        </w:rPr>
        <w:t>E</w:t>
      </w:r>
      <w:r w:rsidR="00B35497" w:rsidRPr="003F3A3F">
        <w:rPr>
          <w:rFonts w:ascii="Arial" w:hAnsi="Arial" w:cs="Arial"/>
        </w:rPr>
        <w:t xml:space="preserve">n el plazo máximo </w:t>
      </w:r>
      <w:r w:rsidR="00B35497" w:rsidRPr="00C377F9">
        <w:rPr>
          <w:rFonts w:ascii="Arial" w:hAnsi="Arial" w:cs="Arial"/>
        </w:rPr>
        <w:t xml:space="preserve">de </w:t>
      </w:r>
      <w:r w:rsidR="007942E4">
        <w:rPr>
          <w:rFonts w:ascii="Arial" w:hAnsi="Arial" w:cs="Arial"/>
        </w:rPr>
        <w:t>90 minutos</w:t>
      </w:r>
      <w:r w:rsidR="00831908" w:rsidRPr="00C377F9">
        <w:rPr>
          <w:rFonts w:ascii="Arial" w:hAnsi="Arial" w:cs="Arial"/>
        </w:rPr>
        <w:t xml:space="preserve"> </w:t>
      </w:r>
      <w:r w:rsidR="00B35497" w:rsidRPr="00C377F9">
        <w:rPr>
          <w:rFonts w:ascii="Arial" w:hAnsi="Arial" w:cs="Arial"/>
        </w:rPr>
        <w:t xml:space="preserve">respecto a los horarios establecidos en el proceso de programación </w:t>
      </w:r>
      <w:r w:rsidR="00683BC7" w:rsidRPr="00C377F9">
        <w:rPr>
          <w:rFonts w:ascii="Arial" w:hAnsi="Arial" w:cs="Arial"/>
        </w:rPr>
        <w:t xml:space="preserve">se </w:t>
      </w:r>
      <w:r w:rsidR="00AB64AF" w:rsidRPr="00C377F9">
        <w:rPr>
          <w:rFonts w:ascii="Arial" w:hAnsi="Arial" w:cs="Arial"/>
        </w:rPr>
        <w:t xml:space="preserve">facilitarán </w:t>
      </w:r>
      <w:r w:rsidR="00AB64AF">
        <w:rPr>
          <w:rFonts w:ascii="Arial" w:hAnsi="Arial" w:cs="Arial"/>
        </w:rPr>
        <w:t xml:space="preserve">los programas </w:t>
      </w:r>
      <w:r w:rsidR="00B35497" w:rsidRPr="003F3A3F">
        <w:rPr>
          <w:rFonts w:ascii="Arial" w:hAnsi="Arial" w:cs="Arial"/>
        </w:rPr>
        <w:t xml:space="preserve">agregados conforme a las </w:t>
      </w:r>
      <w:r w:rsidRPr="003F3A3F">
        <w:rPr>
          <w:rFonts w:ascii="Arial" w:hAnsi="Arial" w:cs="Arial"/>
        </w:rPr>
        <w:t>siguientes categorías</w:t>
      </w:r>
      <w:r w:rsidR="00B35497" w:rsidRPr="003F3A3F">
        <w:rPr>
          <w:rFonts w:ascii="Arial" w:hAnsi="Arial" w:cs="Arial"/>
        </w:rPr>
        <w:t>:</w:t>
      </w:r>
    </w:p>
    <w:p w14:paraId="7DAFDC87"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Hidráulica. </w:t>
      </w:r>
    </w:p>
    <w:p w14:paraId="5EAC2D9D"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Eólica. </w:t>
      </w:r>
    </w:p>
    <w:p w14:paraId="0E5EC292"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Solar</w:t>
      </w:r>
      <w:r w:rsidR="00255B9F" w:rsidRPr="003F3A3F">
        <w:rPr>
          <w:rFonts w:ascii="Arial" w:hAnsi="Arial" w:cs="Arial"/>
        </w:rPr>
        <w:t xml:space="preserve"> </w:t>
      </w:r>
      <w:r w:rsidRPr="003F3A3F">
        <w:rPr>
          <w:rFonts w:ascii="Arial" w:hAnsi="Arial" w:cs="Arial"/>
        </w:rPr>
        <w:t xml:space="preserve">fotovoltaica. </w:t>
      </w:r>
    </w:p>
    <w:p w14:paraId="645B090B"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Solar</w:t>
      </w:r>
      <w:r w:rsidR="00255B9F" w:rsidRPr="003F3A3F">
        <w:rPr>
          <w:rFonts w:ascii="Arial" w:hAnsi="Arial" w:cs="Arial"/>
        </w:rPr>
        <w:t xml:space="preserve"> </w:t>
      </w:r>
      <w:r w:rsidRPr="003F3A3F">
        <w:rPr>
          <w:rFonts w:ascii="Arial" w:hAnsi="Arial" w:cs="Arial"/>
        </w:rPr>
        <w:t xml:space="preserve">térmica. </w:t>
      </w:r>
    </w:p>
    <w:p w14:paraId="1376D912"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Otras</w:t>
      </w:r>
      <w:r w:rsidR="00255B9F" w:rsidRPr="003F3A3F">
        <w:rPr>
          <w:rFonts w:ascii="Arial" w:hAnsi="Arial" w:cs="Arial"/>
        </w:rPr>
        <w:t xml:space="preserve"> </w:t>
      </w:r>
      <w:r w:rsidRPr="003F3A3F">
        <w:rPr>
          <w:rFonts w:ascii="Arial" w:hAnsi="Arial" w:cs="Arial"/>
        </w:rPr>
        <w:t xml:space="preserve">Renovables. </w:t>
      </w:r>
    </w:p>
    <w:p w14:paraId="5172347F"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Nuclear. </w:t>
      </w:r>
    </w:p>
    <w:p w14:paraId="2554C561"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Turbinación</w:t>
      </w:r>
      <w:r w:rsidR="00255B9F" w:rsidRPr="003F3A3F">
        <w:rPr>
          <w:rFonts w:ascii="Arial" w:hAnsi="Arial" w:cs="Arial"/>
        </w:rPr>
        <w:t xml:space="preserve"> </w:t>
      </w:r>
      <w:r w:rsidRPr="003F3A3F">
        <w:rPr>
          <w:rFonts w:ascii="Arial" w:hAnsi="Arial" w:cs="Arial"/>
        </w:rPr>
        <w:t xml:space="preserve">bombeo. </w:t>
      </w:r>
    </w:p>
    <w:p w14:paraId="4024DA87"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Ciclo</w:t>
      </w:r>
      <w:r w:rsidR="00255B9F" w:rsidRPr="003F3A3F">
        <w:rPr>
          <w:rFonts w:ascii="Arial" w:hAnsi="Arial" w:cs="Arial"/>
        </w:rPr>
        <w:t xml:space="preserve"> </w:t>
      </w:r>
      <w:r w:rsidRPr="003F3A3F">
        <w:rPr>
          <w:rFonts w:ascii="Arial" w:hAnsi="Arial" w:cs="Arial"/>
        </w:rPr>
        <w:t xml:space="preserve">Combinado. </w:t>
      </w:r>
    </w:p>
    <w:p w14:paraId="60E04109"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Carbón. </w:t>
      </w:r>
    </w:p>
    <w:p w14:paraId="162BE7DD"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Fuel-Gas. </w:t>
      </w:r>
    </w:p>
    <w:p w14:paraId="2D6ACAD9"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Cogeneración. </w:t>
      </w:r>
    </w:p>
    <w:p w14:paraId="74F4BE32"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Residuos</w:t>
      </w:r>
      <w:r w:rsidR="00255B9F" w:rsidRPr="003F3A3F">
        <w:rPr>
          <w:rFonts w:ascii="Arial" w:hAnsi="Arial" w:cs="Arial"/>
        </w:rPr>
        <w:t xml:space="preserve"> </w:t>
      </w:r>
      <w:r w:rsidRPr="003F3A3F">
        <w:rPr>
          <w:rFonts w:ascii="Arial" w:hAnsi="Arial" w:cs="Arial"/>
        </w:rPr>
        <w:t>no</w:t>
      </w:r>
      <w:r w:rsidR="00255B9F" w:rsidRPr="003F3A3F">
        <w:rPr>
          <w:rFonts w:ascii="Arial" w:hAnsi="Arial" w:cs="Arial"/>
        </w:rPr>
        <w:t xml:space="preserve"> </w:t>
      </w:r>
      <w:r w:rsidRPr="003F3A3F">
        <w:rPr>
          <w:rFonts w:ascii="Arial" w:hAnsi="Arial" w:cs="Arial"/>
        </w:rPr>
        <w:t xml:space="preserve">Renovables. </w:t>
      </w:r>
    </w:p>
    <w:p w14:paraId="6C317C6C"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Consumo</w:t>
      </w:r>
      <w:r w:rsidR="00255B9F" w:rsidRPr="003F3A3F">
        <w:rPr>
          <w:rFonts w:ascii="Arial" w:hAnsi="Arial" w:cs="Arial"/>
        </w:rPr>
        <w:t xml:space="preserve"> </w:t>
      </w:r>
      <w:r w:rsidRPr="003F3A3F">
        <w:rPr>
          <w:rFonts w:ascii="Arial" w:hAnsi="Arial" w:cs="Arial"/>
        </w:rPr>
        <w:t xml:space="preserve">Bombeo. </w:t>
      </w:r>
    </w:p>
    <w:p w14:paraId="417F299B"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Programa</w:t>
      </w:r>
      <w:r w:rsidR="00255B9F" w:rsidRPr="003F3A3F">
        <w:rPr>
          <w:rFonts w:ascii="Arial" w:hAnsi="Arial" w:cs="Arial"/>
        </w:rPr>
        <w:t xml:space="preserve"> </w:t>
      </w:r>
      <w:r w:rsidRPr="003F3A3F">
        <w:rPr>
          <w:rFonts w:ascii="Arial" w:hAnsi="Arial" w:cs="Arial"/>
        </w:rPr>
        <w:t>Enlace</w:t>
      </w:r>
      <w:r w:rsidR="00255B9F" w:rsidRPr="003F3A3F">
        <w:rPr>
          <w:rFonts w:ascii="Arial" w:hAnsi="Arial" w:cs="Arial"/>
        </w:rPr>
        <w:t xml:space="preserve"> </w:t>
      </w:r>
      <w:r w:rsidRPr="003F3A3F">
        <w:rPr>
          <w:rFonts w:ascii="Arial" w:hAnsi="Arial" w:cs="Arial"/>
        </w:rPr>
        <w:t xml:space="preserve">Baleares. </w:t>
      </w:r>
    </w:p>
    <w:p w14:paraId="466BE837"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Importaciones. </w:t>
      </w:r>
    </w:p>
    <w:p w14:paraId="34B855B5"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Exportaciones. </w:t>
      </w:r>
    </w:p>
    <w:p w14:paraId="1EBCBE6C"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Saldo</w:t>
      </w:r>
      <w:r w:rsidR="00255B9F" w:rsidRPr="003F3A3F">
        <w:rPr>
          <w:rFonts w:ascii="Arial" w:hAnsi="Arial" w:cs="Arial"/>
        </w:rPr>
        <w:t xml:space="preserve"> </w:t>
      </w:r>
      <w:r w:rsidRPr="003F3A3F">
        <w:rPr>
          <w:rFonts w:ascii="Arial" w:hAnsi="Arial" w:cs="Arial"/>
        </w:rPr>
        <w:t xml:space="preserve">Internacional. </w:t>
      </w:r>
    </w:p>
    <w:p w14:paraId="49E1FB84"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Comercializadores</w:t>
      </w:r>
      <w:r w:rsidR="00255B9F" w:rsidRPr="003F3A3F">
        <w:rPr>
          <w:rFonts w:ascii="Arial" w:hAnsi="Arial" w:cs="Arial"/>
        </w:rPr>
        <w:t xml:space="preserve"> </w:t>
      </w:r>
    </w:p>
    <w:p w14:paraId="7D7ADF53"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Comercializadore</w:t>
      </w:r>
      <w:r w:rsidR="00255B9F" w:rsidRPr="003F3A3F">
        <w:rPr>
          <w:rFonts w:ascii="Arial" w:hAnsi="Arial" w:cs="Arial"/>
        </w:rPr>
        <w:t xml:space="preserve">s </w:t>
      </w:r>
      <w:r w:rsidRPr="003F3A3F">
        <w:rPr>
          <w:rFonts w:ascii="Arial" w:hAnsi="Arial" w:cs="Arial"/>
        </w:rPr>
        <w:t>de</w:t>
      </w:r>
      <w:r w:rsidR="00255B9F" w:rsidRPr="003F3A3F">
        <w:rPr>
          <w:rFonts w:ascii="Arial" w:hAnsi="Arial" w:cs="Arial"/>
        </w:rPr>
        <w:t xml:space="preserve"> </w:t>
      </w:r>
      <w:r w:rsidRPr="003F3A3F">
        <w:rPr>
          <w:rFonts w:ascii="Arial" w:hAnsi="Arial" w:cs="Arial"/>
        </w:rPr>
        <w:t xml:space="preserve">referencia. </w:t>
      </w:r>
    </w:p>
    <w:p w14:paraId="6DD67454"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Consumidores</w:t>
      </w:r>
      <w:r w:rsidR="00255B9F" w:rsidRPr="003F3A3F">
        <w:rPr>
          <w:rFonts w:ascii="Arial" w:hAnsi="Arial" w:cs="Arial"/>
        </w:rPr>
        <w:t xml:space="preserve"> </w:t>
      </w:r>
      <w:r w:rsidRPr="003F3A3F">
        <w:rPr>
          <w:rFonts w:ascii="Arial" w:hAnsi="Arial" w:cs="Arial"/>
        </w:rPr>
        <w:t>directos</w:t>
      </w:r>
      <w:r w:rsidR="00255B9F" w:rsidRPr="003F3A3F">
        <w:rPr>
          <w:rFonts w:ascii="Arial" w:hAnsi="Arial" w:cs="Arial"/>
        </w:rPr>
        <w:t xml:space="preserve"> </w:t>
      </w:r>
      <w:r w:rsidRPr="003F3A3F">
        <w:rPr>
          <w:rFonts w:ascii="Arial" w:hAnsi="Arial" w:cs="Arial"/>
        </w:rPr>
        <w:t>en</w:t>
      </w:r>
      <w:r w:rsidR="00255B9F" w:rsidRPr="003F3A3F">
        <w:rPr>
          <w:rFonts w:ascii="Arial" w:hAnsi="Arial" w:cs="Arial"/>
        </w:rPr>
        <w:t xml:space="preserve"> </w:t>
      </w:r>
      <w:r w:rsidRPr="003F3A3F">
        <w:rPr>
          <w:rFonts w:ascii="Arial" w:hAnsi="Arial" w:cs="Arial"/>
        </w:rPr>
        <w:t xml:space="preserve">mercado. </w:t>
      </w:r>
    </w:p>
    <w:p w14:paraId="57399A0C" w14:textId="77777777" w:rsidR="00255B9F"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Consumo</w:t>
      </w:r>
      <w:r w:rsidR="00255B9F" w:rsidRPr="003F3A3F">
        <w:rPr>
          <w:rFonts w:ascii="Arial" w:hAnsi="Arial" w:cs="Arial"/>
        </w:rPr>
        <w:t xml:space="preserve"> s</w:t>
      </w:r>
      <w:r w:rsidRPr="003F3A3F">
        <w:rPr>
          <w:rFonts w:ascii="Arial" w:hAnsi="Arial" w:cs="Arial"/>
        </w:rPr>
        <w:t>ervicios</w:t>
      </w:r>
      <w:r w:rsidR="00255B9F" w:rsidRPr="003F3A3F">
        <w:rPr>
          <w:rFonts w:ascii="Arial" w:hAnsi="Arial" w:cs="Arial"/>
        </w:rPr>
        <w:t xml:space="preserve"> a</w:t>
      </w:r>
      <w:r w:rsidRPr="003F3A3F">
        <w:rPr>
          <w:rFonts w:ascii="Arial" w:hAnsi="Arial" w:cs="Arial"/>
        </w:rPr>
        <w:t>uxiliares.</w:t>
      </w:r>
    </w:p>
    <w:p w14:paraId="57D7AEFA" w14:textId="77777777" w:rsidR="00A96388" w:rsidRPr="003F3A3F" w:rsidRDefault="00A96388" w:rsidP="00F32224">
      <w:pPr>
        <w:pStyle w:val="ListParagraph"/>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Genéricas. </w:t>
      </w:r>
    </w:p>
    <w:p w14:paraId="086086E3" w14:textId="580CA0E0" w:rsidR="00A96388" w:rsidRPr="00CA5647" w:rsidRDefault="00A96388" w:rsidP="00F32224">
      <w:pPr>
        <w:pStyle w:val="ListParagraph"/>
        <w:numPr>
          <w:ilvl w:val="0"/>
          <w:numId w:val="4"/>
        </w:numPr>
        <w:spacing w:before="120" w:after="0" w:line="240" w:lineRule="auto"/>
        <w:ind w:left="714" w:hanging="357"/>
        <w:contextualSpacing w:val="0"/>
        <w:jc w:val="both"/>
        <w:rPr>
          <w:rFonts w:ascii="Arial" w:hAnsi="Arial" w:cs="Arial"/>
        </w:rPr>
      </w:pPr>
      <w:r w:rsidRPr="00CA5647">
        <w:rPr>
          <w:rFonts w:ascii="Arial" w:hAnsi="Arial" w:cs="Arial"/>
        </w:rPr>
        <w:t>Transcurrido un mes desde el día de programación,</w:t>
      </w:r>
      <w:r w:rsidR="003F3A3F">
        <w:rPr>
          <w:rFonts w:ascii="Arial" w:hAnsi="Arial" w:cs="Arial"/>
        </w:rPr>
        <w:t xml:space="preserve"> el OS facilitará</w:t>
      </w:r>
      <w:r w:rsidRPr="00CA5647">
        <w:rPr>
          <w:rFonts w:ascii="Arial" w:hAnsi="Arial" w:cs="Arial"/>
        </w:rPr>
        <w:t xml:space="preserve"> </w:t>
      </w:r>
      <w:r w:rsidR="003F3A3F">
        <w:rPr>
          <w:rFonts w:ascii="Arial" w:hAnsi="Arial" w:cs="Arial"/>
        </w:rPr>
        <w:t xml:space="preserve">la información correspondiente a los programas </w:t>
      </w:r>
      <w:r w:rsidRPr="00CA5647">
        <w:rPr>
          <w:rFonts w:ascii="Arial" w:hAnsi="Arial" w:cs="Arial"/>
        </w:rPr>
        <w:t xml:space="preserve">por </w:t>
      </w:r>
      <w:r w:rsidR="003F3A3F">
        <w:rPr>
          <w:rFonts w:ascii="Arial" w:hAnsi="Arial" w:cs="Arial"/>
        </w:rPr>
        <w:t>participante en el mercado</w:t>
      </w:r>
      <w:r w:rsidRPr="00CA5647">
        <w:rPr>
          <w:rFonts w:ascii="Arial" w:hAnsi="Arial" w:cs="Arial"/>
        </w:rPr>
        <w:t xml:space="preserve">. </w:t>
      </w:r>
    </w:p>
    <w:p w14:paraId="7A2372AD" w14:textId="77777777" w:rsidR="00CA5647" w:rsidRDefault="00A96388" w:rsidP="00F32224">
      <w:pPr>
        <w:pStyle w:val="ListParagraph"/>
        <w:numPr>
          <w:ilvl w:val="0"/>
          <w:numId w:val="4"/>
        </w:numPr>
        <w:spacing w:before="12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sidR="003F3A3F">
        <w:rPr>
          <w:rFonts w:ascii="Arial" w:hAnsi="Arial" w:cs="Arial"/>
        </w:rPr>
        <w:t>.</w:t>
      </w:r>
    </w:p>
    <w:p w14:paraId="3CF34A3D" w14:textId="2B9FFBB5" w:rsidR="00A96388" w:rsidRDefault="003F3A3F">
      <w:pPr>
        <w:spacing w:before="120" w:after="0" w:line="240" w:lineRule="auto"/>
        <w:jc w:val="both"/>
        <w:rPr>
          <w:rFonts w:ascii="Arial" w:hAnsi="Arial" w:cs="Arial"/>
        </w:rPr>
      </w:pPr>
      <w:r w:rsidRPr="003F3A3F">
        <w:rPr>
          <w:rFonts w:ascii="Arial" w:hAnsi="Arial" w:cs="Arial"/>
        </w:rPr>
        <w:t xml:space="preserve">Adicionalmente, el OS facilitará, el programa </w:t>
      </w:r>
      <w:del w:id="62" w:author="Red Eléctrica" w:date="2021-01-05T11:10:00Z">
        <w:r w:rsidRPr="003F3A3F" w:rsidDel="00783900">
          <w:rPr>
            <w:rFonts w:ascii="Arial" w:hAnsi="Arial" w:cs="Arial"/>
          </w:rPr>
          <w:delText xml:space="preserve">horario </w:delText>
        </w:r>
      </w:del>
      <w:r w:rsidRPr="003F3A3F">
        <w:rPr>
          <w:rFonts w:ascii="Arial" w:hAnsi="Arial" w:cs="Arial"/>
        </w:rPr>
        <w:t>operativo (P48) por unidad de programación</w:t>
      </w:r>
      <w:r>
        <w:rPr>
          <w:rFonts w:ascii="Arial" w:hAnsi="Arial" w:cs="Arial"/>
        </w:rPr>
        <w:t>, sin nivel alguno de agregación,</w:t>
      </w:r>
      <w:r w:rsidRPr="003F3A3F">
        <w:rPr>
          <w:rFonts w:ascii="Arial" w:hAnsi="Arial" w:cs="Arial"/>
        </w:rPr>
        <w:t xml:space="preserve"> en el </w:t>
      </w:r>
      <w:bookmarkStart w:id="63" w:name="_Hlk60737498"/>
      <w:r w:rsidRPr="003F3A3F">
        <w:rPr>
          <w:rFonts w:ascii="Arial" w:hAnsi="Arial" w:cs="Arial"/>
        </w:rPr>
        <w:t>plazo máximo de una hora desde su publicación</w:t>
      </w:r>
      <w:r w:rsidR="00AB64AF">
        <w:rPr>
          <w:rFonts w:ascii="Arial" w:hAnsi="Arial" w:cs="Arial"/>
        </w:rPr>
        <w:t>.</w:t>
      </w:r>
      <w:bookmarkEnd w:id="63"/>
    </w:p>
    <w:p w14:paraId="5C73D582" w14:textId="432178A1" w:rsidR="00CA5647" w:rsidRPr="00FB473C" w:rsidRDefault="00CA564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Programas de intercambio internacionales: </w:t>
      </w:r>
    </w:p>
    <w:p w14:paraId="62D2C3C7" w14:textId="1F098173" w:rsidR="00CA5647" w:rsidRDefault="00831908" w:rsidP="000801A8">
      <w:pPr>
        <w:spacing w:before="120" w:after="0" w:line="240" w:lineRule="auto"/>
        <w:jc w:val="both"/>
        <w:rPr>
          <w:rFonts w:ascii="Arial" w:hAnsi="Arial" w:cs="Arial"/>
        </w:rPr>
      </w:pPr>
      <w:r w:rsidRPr="003F3A3F">
        <w:rPr>
          <w:rFonts w:ascii="Arial" w:hAnsi="Arial" w:cs="Arial"/>
        </w:rPr>
        <w:t xml:space="preserve">En el plazo máximo </w:t>
      </w:r>
      <w:r w:rsidRPr="000A4675">
        <w:rPr>
          <w:rFonts w:ascii="Arial" w:hAnsi="Arial" w:cs="Arial"/>
        </w:rPr>
        <w:t xml:space="preserve">de </w:t>
      </w:r>
      <w:r w:rsidR="00963FD6">
        <w:rPr>
          <w:rFonts w:ascii="Arial" w:hAnsi="Arial" w:cs="Arial"/>
        </w:rPr>
        <w:t>90 minutos</w:t>
      </w:r>
      <w:r w:rsidRPr="000A4675">
        <w:rPr>
          <w:rFonts w:ascii="Arial" w:hAnsi="Arial" w:cs="Arial"/>
        </w:rPr>
        <w:t xml:space="preserve"> respecto </w:t>
      </w:r>
      <w:r w:rsidRPr="003F3A3F">
        <w:rPr>
          <w:rFonts w:ascii="Arial" w:hAnsi="Arial" w:cs="Arial"/>
        </w:rPr>
        <w:t>a los horarios establecidos en el proceso de programación</w:t>
      </w:r>
      <w:r>
        <w:rPr>
          <w:rFonts w:ascii="Arial" w:hAnsi="Arial" w:cs="Arial"/>
        </w:rPr>
        <w:t xml:space="preserve">, </w:t>
      </w:r>
      <w:r w:rsidR="005719B2">
        <w:rPr>
          <w:rFonts w:ascii="Arial" w:hAnsi="Arial" w:cs="Arial"/>
        </w:rPr>
        <w:t xml:space="preserve">el OS publicará </w:t>
      </w:r>
      <w:r>
        <w:rPr>
          <w:rFonts w:ascii="Arial" w:hAnsi="Arial" w:cs="Arial"/>
        </w:rPr>
        <w:t>l</w:t>
      </w:r>
      <w:r w:rsidR="00CA5647" w:rsidRPr="00CA5647">
        <w:rPr>
          <w:rFonts w:ascii="Arial" w:hAnsi="Arial" w:cs="Arial"/>
        </w:rPr>
        <w:t>os</w:t>
      </w:r>
      <w:r w:rsidR="009C1B85">
        <w:rPr>
          <w:rFonts w:ascii="Arial" w:hAnsi="Arial" w:cs="Arial"/>
        </w:rPr>
        <w:t xml:space="preserve"> </w:t>
      </w:r>
      <w:r w:rsidR="00CA5647" w:rsidRPr="00CA5647">
        <w:rPr>
          <w:rFonts w:ascii="Arial" w:hAnsi="Arial" w:cs="Arial"/>
        </w:rPr>
        <w:t>programas</w:t>
      </w:r>
      <w:r w:rsidR="009418FE">
        <w:rPr>
          <w:rFonts w:ascii="Arial" w:hAnsi="Arial" w:cs="Arial"/>
        </w:rPr>
        <w:t xml:space="preserve"> </w:t>
      </w:r>
      <w:r w:rsidR="00CA5647" w:rsidRPr="00CA5647">
        <w:rPr>
          <w:rFonts w:ascii="Arial" w:hAnsi="Arial" w:cs="Arial"/>
        </w:rPr>
        <w:t>de</w:t>
      </w:r>
      <w:r w:rsidR="009418FE">
        <w:rPr>
          <w:rFonts w:ascii="Arial" w:hAnsi="Arial" w:cs="Arial"/>
        </w:rPr>
        <w:t xml:space="preserve"> </w:t>
      </w:r>
      <w:r w:rsidR="00CA5647" w:rsidRPr="00CA5647">
        <w:rPr>
          <w:rFonts w:ascii="Arial" w:hAnsi="Arial" w:cs="Arial"/>
        </w:rPr>
        <w:t>intercambio</w:t>
      </w:r>
      <w:r w:rsidR="009418FE">
        <w:rPr>
          <w:rFonts w:ascii="Arial" w:hAnsi="Arial" w:cs="Arial"/>
        </w:rPr>
        <w:t xml:space="preserve"> </w:t>
      </w:r>
      <w:r w:rsidR="00CA5647" w:rsidRPr="00CA5647">
        <w:rPr>
          <w:rFonts w:ascii="Arial" w:hAnsi="Arial" w:cs="Arial"/>
        </w:rPr>
        <w:t>internacionales</w:t>
      </w:r>
      <w:r w:rsidR="009418FE">
        <w:rPr>
          <w:rFonts w:ascii="Arial" w:hAnsi="Arial" w:cs="Arial"/>
        </w:rPr>
        <w:t xml:space="preserve"> </w:t>
      </w:r>
      <w:r w:rsidR="00CA5647" w:rsidRPr="00CA5647">
        <w:rPr>
          <w:rFonts w:ascii="Arial" w:hAnsi="Arial" w:cs="Arial"/>
        </w:rPr>
        <w:t>establecidos</w:t>
      </w:r>
      <w:r w:rsidR="009418FE">
        <w:rPr>
          <w:rFonts w:ascii="Arial" w:hAnsi="Arial" w:cs="Arial"/>
        </w:rPr>
        <w:t xml:space="preserve"> </w:t>
      </w:r>
      <w:r w:rsidR="00CA5647" w:rsidRPr="00CA5647">
        <w:rPr>
          <w:rFonts w:ascii="Arial" w:hAnsi="Arial" w:cs="Arial"/>
        </w:rPr>
        <w:t>por</w:t>
      </w:r>
      <w:r w:rsidR="009418FE">
        <w:rPr>
          <w:rFonts w:ascii="Arial" w:hAnsi="Arial" w:cs="Arial"/>
        </w:rPr>
        <w:t xml:space="preserve"> </w:t>
      </w:r>
      <w:r w:rsidR="00CA5647" w:rsidRPr="00CA5647">
        <w:rPr>
          <w:rFonts w:ascii="Arial" w:hAnsi="Arial" w:cs="Arial"/>
        </w:rPr>
        <w:t>los</w:t>
      </w:r>
      <w:r w:rsidR="009418FE">
        <w:rPr>
          <w:rFonts w:ascii="Arial" w:hAnsi="Arial" w:cs="Arial"/>
        </w:rPr>
        <w:t xml:space="preserve"> </w:t>
      </w:r>
      <w:r w:rsidR="005441FA">
        <w:rPr>
          <w:rFonts w:ascii="Arial" w:hAnsi="Arial" w:cs="Arial"/>
        </w:rPr>
        <w:t>P</w:t>
      </w:r>
      <w:r w:rsidR="005441FA" w:rsidRPr="00CA5647">
        <w:rPr>
          <w:rFonts w:ascii="Arial" w:hAnsi="Arial" w:cs="Arial"/>
        </w:rPr>
        <w:t>M</w:t>
      </w:r>
      <w:r w:rsidR="005441FA">
        <w:rPr>
          <w:rFonts w:ascii="Arial" w:hAnsi="Arial" w:cs="Arial"/>
        </w:rPr>
        <w:t xml:space="preserve"> </w:t>
      </w:r>
      <w:r w:rsidR="008508AF">
        <w:rPr>
          <w:rFonts w:ascii="Arial" w:hAnsi="Arial" w:cs="Arial"/>
        </w:rPr>
        <w:t>en los</w:t>
      </w:r>
      <w:r w:rsidR="00C448EA">
        <w:rPr>
          <w:rFonts w:ascii="Arial" w:hAnsi="Arial" w:cs="Arial"/>
        </w:rPr>
        <w:t xml:space="preserve"> diferentes horizontes de programación (</w:t>
      </w:r>
      <w:r w:rsidR="008508AF" w:rsidRPr="00CA5647">
        <w:rPr>
          <w:rFonts w:ascii="Arial" w:hAnsi="Arial" w:cs="Arial"/>
        </w:rPr>
        <w:t>PDBF, PDVP, PHF, PHFC</w:t>
      </w:r>
      <w:r w:rsidR="008508AF">
        <w:rPr>
          <w:rFonts w:ascii="Arial" w:hAnsi="Arial" w:cs="Arial"/>
        </w:rPr>
        <w:t xml:space="preserve"> y P48</w:t>
      </w:r>
      <w:r w:rsidR="00C448EA">
        <w:rPr>
          <w:rFonts w:ascii="Arial" w:hAnsi="Arial" w:cs="Arial"/>
        </w:rPr>
        <w:t>)</w:t>
      </w:r>
      <w:r w:rsidR="008508AF">
        <w:rPr>
          <w:rFonts w:ascii="Arial" w:hAnsi="Arial" w:cs="Arial"/>
        </w:rPr>
        <w:t xml:space="preserve"> </w:t>
      </w:r>
      <w:r w:rsidR="00CA5647" w:rsidRPr="00CA5647">
        <w:rPr>
          <w:rFonts w:ascii="Arial" w:hAnsi="Arial" w:cs="Arial"/>
        </w:rPr>
        <w:t>por</w:t>
      </w:r>
      <w:r w:rsidR="009418FE">
        <w:rPr>
          <w:rFonts w:ascii="Arial" w:hAnsi="Arial" w:cs="Arial"/>
        </w:rPr>
        <w:t xml:space="preserve"> cada una de las </w:t>
      </w:r>
      <w:r w:rsidR="00CA5647" w:rsidRPr="00CA5647">
        <w:rPr>
          <w:rFonts w:ascii="Arial" w:hAnsi="Arial" w:cs="Arial"/>
        </w:rPr>
        <w:t>interconexi</w:t>
      </w:r>
      <w:r w:rsidR="009418FE">
        <w:rPr>
          <w:rFonts w:ascii="Arial" w:hAnsi="Arial" w:cs="Arial"/>
        </w:rPr>
        <w:t>ones internacionales</w:t>
      </w:r>
      <w:r w:rsidR="008508AF">
        <w:rPr>
          <w:rFonts w:ascii="Arial" w:hAnsi="Arial" w:cs="Arial"/>
        </w:rPr>
        <w:t xml:space="preserve"> </w:t>
      </w:r>
      <w:r w:rsidR="00FB712E">
        <w:rPr>
          <w:rFonts w:ascii="Arial" w:hAnsi="Arial" w:cs="Arial"/>
        </w:rPr>
        <w:t>como resultado de</w:t>
      </w:r>
      <w:r w:rsidR="008508AF">
        <w:rPr>
          <w:rFonts w:ascii="Arial" w:hAnsi="Arial" w:cs="Arial"/>
        </w:rPr>
        <w:t>:</w:t>
      </w:r>
    </w:p>
    <w:p w14:paraId="4AAD842E" w14:textId="38B1D517" w:rsidR="008508AF" w:rsidRPr="006C1A50" w:rsidRDefault="00FB712E" w:rsidP="00F32224">
      <w:pPr>
        <w:pStyle w:val="ListParagraph"/>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Pr>
          <w:rFonts w:ascii="Arial" w:eastAsiaTheme="minorEastAsia" w:hAnsi="Arial" w:cs="Arial"/>
          <w:color w:val="000000"/>
          <w:lang w:eastAsia="es-ES"/>
        </w:rPr>
        <w:t>La p</w:t>
      </w:r>
      <w:r w:rsidR="00045427">
        <w:rPr>
          <w:rFonts w:ascii="Arial" w:eastAsiaTheme="minorEastAsia" w:hAnsi="Arial" w:cs="Arial"/>
          <w:color w:val="000000"/>
          <w:lang w:eastAsia="es-ES"/>
        </w:rPr>
        <w:t>articipación en los mercados de energía</w:t>
      </w:r>
      <w:r w:rsidR="00AB64AF">
        <w:rPr>
          <w:rFonts w:ascii="Arial" w:eastAsiaTheme="minorEastAsia" w:hAnsi="Arial" w:cs="Arial"/>
          <w:color w:val="000000"/>
          <w:lang w:eastAsia="es-ES"/>
        </w:rPr>
        <w:t>.</w:t>
      </w:r>
    </w:p>
    <w:p w14:paraId="5D0692D0" w14:textId="2C8B7047" w:rsidR="00950988" w:rsidRPr="00950988" w:rsidRDefault="00950988" w:rsidP="00F32224">
      <w:pPr>
        <w:pStyle w:val="ListParagraph"/>
        <w:numPr>
          <w:ilvl w:val="0"/>
          <w:numId w:val="5"/>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950988">
        <w:rPr>
          <w:rFonts w:ascii="Arial" w:eastAsiaTheme="minorEastAsia" w:hAnsi="Arial" w:cs="Arial"/>
          <w:color w:val="000000"/>
          <w:lang w:eastAsia="es-ES"/>
        </w:rPr>
        <w:t>La gestión en las interconexiones en las que no existe un mecanismo coordinado de capacidad.</w:t>
      </w:r>
    </w:p>
    <w:p w14:paraId="7DB4BF36" w14:textId="1948B60A" w:rsidR="008508AF" w:rsidRDefault="00FB712E" w:rsidP="00F32224">
      <w:pPr>
        <w:pStyle w:val="ListParagraph"/>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Pr>
          <w:rFonts w:ascii="Arial" w:eastAsiaTheme="minorEastAsia" w:hAnsi="Arial" w:cs="Arial"/>
          <w:color w:val="000000"/>
          <w:lang w:eastAsia="es-ES"/>
        </w:rPr>
        <w:t>La p</w:t>
      </w:r>
      <w:r w:rsidR="008508AF" w:rsidRPr="006C1A50">
        <w:rPr>
          <w:rFonts w:ascii="Arial" w:eastAsiaTheme="minorEastAsia" w:hAnsi="Arial" w:cs="Arial"/>
          <w:color w:val="000000"/>
          <w:lang w:eastAsia="es-ES"/>
        </w:rPr>
        <w:t>articipación en las plataformas europeas de balance</w:t>
      </w:r>
      <w:r w:rsidR="008508AF">
        <w:rPr>
          <w:rFonts w:ascii="Arial" w:eastAsiaTheme="minorEastAsia" w:hAnsi="Arial" w:cs="Arial"/>
          <w:color w:val="000000"/>
          <w:lang w:eastAsia="es-ES"/>
        </w:rPr>
        <w:t>.</w:t>
      </w:r>
    </w:p>
    <w:p w14:paraId="3535BE2E" w14:textId="72C38FA6" w:rsidR="00CA5647" w:rsidRPr="00950988" w:rsidRDefault="00FB712E" w:rsidP="00F32224">
      <w:pPr>
        <w:pStyle w:val="ListParagraph"/>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950988">
        <w:rPr>
          <w:rFonts w:ascii="Arial" w:eastAsiaTheme="minorEastAsia" w:hAnsi="Arial" w:cs="Arial"/>
          <w:color w:val="000000"/>
          <w:lang w:eastAsia="es-ES"/>
        </w:rPr>
        <w:t>L</w:t>
      </w:r>
      <w:r w:rsidR="008508AF" w:rsidRPr="00950988">
        <w:rPr>
          <w:rFonts w:ascii="Arial" w:eastAsiaTheme="minorEastAsia" w:hAnsi="Arial" w:cs="Arial"/>
          <w:color w:val="000000"/>
          <w:lang w:eastAsia="es-ES"/>
        </w:rPr>
        <w:t>a gestión coordinada de congestiones identificadas en la</w:t>
      </w:r>
      <w:r w:rsidRPr="00950988">
        <w:rPr>
          <w:rFonts w:ascii="Arial" w:eastAsiaTheme="minorEastAsia" w:hAnsi="Arial" w:cs="Arial"/>
          <w:color w:val="000000"/>
          <w:lang w:eastAsia="es-ES"/>
        </w:rPr>
        <w:t>s</w:t>
      </w:r>
      <w:r w:rsidR="008508AF" w:rsidRPr="00950988">
        <w:rPr>
          <w:rFonts w:ascii="Arial" w:eastAsiaTheme="minorEastAsia" w:hAnsi="Arial" w:cs="Arial"/>
          <w:color w:val="000000"/>
          <w:lang w:eastAsia="es-ES"/>
        </w:rPr>
        <w:t xml:space="preserve"> </w:t>
      </w:r>
      <w:r w:rsidRPr="00950988">
        <w:rPr>
          <w:rFonts w:ascii="Arial" w:eastAsiaTheme="minorEastAsia" w:hAnsi="Arial" w:cs="Arial"/>
          <w:color w:val="000000"/>
          <w:lang w:eastAsia="es-ES"/>
        </w:rPr>
        <w:t xml:space="preserve">interconexiones </w:t>
      </w:r>
      <w:r w:rsidR="008508AF" w:rsidRPr="00950988">
        <w:rPr>
          <w:rFonts w:ascii="Arial" w:eastAsiaTheme="minorEastAsia" w:hAnsi="Arial" w:cs="Arial"/>
          <w:color w:val="000000"/>
          <w:lang w:eastAsia="es-ES"/>
        </w:rPr>
        <w:t>en tiempo real</w:t>
      </w:r>
      <w:r w:rsidR="00950988" w:rsidRPr="00950988">
        <w:rPr>
          <w:rFonts w:ascii="Arial" w:eastAsiaTheme="minorEastAsia" w:hAnsi="Arial" w:cs="Arial"/>
          <w:color w:val="000000"/>
          <w:lang w:eastAsia="es-ES"/>
        </w:rPr>
        <w:t xml:space="preserve"> y, e</w:t>
      </w:r>
      <w:r w:rsidR="008508AF" w:rsidRPr="00950988">
        <w:rPr>
          <w:rFonts w:ascii="Arial" w:eastAsiaTheme="minorEastAsia" w:hAnsi="Arial" w:cs="Arial"/>
          <w:color w:val="000000"/>
          <w:lang w:eastAsia="es-ES"/>
        </w:rPr>
        <w:t xml:space="preserve">n su caso, </w:t>
      </w:r>
      <w:r w:rsidRPr="00950988">
        <w:rPr>
          <w:rFonts w:ascii="Arial" w:eastAsiaTheme="minorEastAsia" w:hAnsi="Arial" w:cs="Arial"/>
          <w:color w:val="000000"/>
          <w:lang w:eastAsia="es-ES"/>
        </w:rPr>
        <w:t xml:space="preserve">cualquier otro ajuste en tiempo real que modifique los programas de intercambio internacional establecidos por los </w:t>
      </w:r>
      <w:r w:rsidR="005441FA">
        <w:rPr>
          <w:rFonts w:ascii="Arial" w:eastAsiaTheme="minorEastAsia" w:hAnsi="Arial" w:cs="Arial"/>
          <w:color w:val="000000"/>
          <w:lang w:eastAsia="es-ES"/>
        </w:rPr>
        <w:t>P</w:t>
      </w:r>
      <w:r w:rsidR="005441FA" w:rsidRPr="00950988">
        <w:rPr>
          <w:rFonts w:ascii="Arial" w:eastAsiaTheme="minorEastAsia" w:hAnsi="Arial" w:cs="Arial"/>
          <w:color w:val="000000"/>
          <w:lang w:eastAsia="es-ES"/>
        </w:rPr>
        <w:t>M</w:t>
      </w:r>
      <w:r w:rsidRPr="00950988">
        <w:rPr>
          <w:rFonts w:ascii="Arial" w:eastAsiaTheme="minorEastAsia" w:hAnsi="Arial" w:cs="Arial"/>
          <w:color w:val="000000"/>
          <w:lang w:eastAsia="es-ES"/>
        </w:rPr>
        <w:t xml:space="preserve">. </w:t>
      </w:r>
    </w:p>
    <w:p w14:paraId="69CDB27D" w14:textId="77777777" w:rsidR="00C448EA" w:rsidRPr="00C448EA" w:rsidRDefault="00C448EA" w:rsidP="00BE6FED">
      <w:pPr>
        <w:spacing w:before="180" w:after="0" w:line="240" w:lineRule="auto"/>
        <w:jc w:val="both"/>
        <w:rPr>
          <w:rFonts w:ascii="Arial" w:hAnsi="Arial" w:cs="Arial"/>
        </w:rPr>
      </w:pPr>
      <w:r>
        <w:rPr>
          <w:rFonts w:ascii="Arial" w:hAnsi="Arial" w:cs="Arial"/>
        </w:rPr>
        <w:t>Adicionalmente, el OS, o tercero habilitado, facilitará la información correspondiente a:</w:t>
      </w:r>
    </w:p>
    <w:p w14:paraId="13456611" w14:textId="4B8964F2" w:rsidR="00C448EA" w:rsidRDefault="00CA5647" w:rsidP="00F32224">
      <w:pPr>
        <w:pStyle w:val="ListParagraph"/>
        <w:numPr>
          <w:ilvl w:val="0"/>
          <w:numId w:val="4"/>
        </w:numPr>
        <w:spacing w:before="60" w:after="0" w:line="240" w:lineRule="auto"/>
        <w:ind w:left="714" w:hanging="357"/>
        <w:contextualSpacing w:val="0"/>
        <w:jc w:val="both"/>
        <w:rPr>
          <w:rFonts w:ascii="Arial" w:hAnsi="Arial" w:cs="Arial"/>
        </w:rPr>
      </w:pPr>
      <w:r w:rsidRPr="00C448EA">
        <w:rPr>
          <w:rFonts w:ascii="Arial" w:hAnsi="Arial" w:cs="Arial"/>
        </w:rPr>
        <w:t>Las</w:t>
      </w:r>
      <w:r w:rsidR="009C1B85" w:rsidRPr="00C448EA">
        <w:rPr>
          <w:rFonts w:ascii="Arial" w:hAnsi="Arial" w:cs="Arial"/>
        </w:rPr>
        <w:t xml:space="preserve"> </w:t>
      </w:r>
      <w:r w:rsidRPr="00C448EA">
        <w:rPr>
          <w:rFonts w:ascii="Arial" w:hAnsi="Arial" w:cs="Arial"/>
        </w:rPr>
        <w:t>rentas</w:t>
      </w:r>
      <w:r w:rsidR="009C1B85" w:rsidRPr="00C448EA">
        <w:rPr>
          <w:rFonts w:ascii="Arial" w:hAnsi="Arial" w:cs="Arial"/>
        </w:rPr>
        <w:t xml:space="preserve"> </w:t>
      </w:r>
      <w:r w:rsidRPr="00C448EA">
        <w:rPr>
          <w:rFonts w:ascii="Arial" w:hAnsi="Arial" w:cs="Arial"/>
        </w:rPr>
        <w:t>de</w:t>
      </w:r>
      <w:r w:rsidR="009C1B85" w:rsidRPr="00C448EA">
        <w:rPr>
          <w:rFonts w:ascii="Arial" w:hAnsi="Arial" w:cs="Arial"/>
        </w:rPr>
        <w:t xml:space="preserve"> </w:t>
      </w:r>
      <w:r w:rsidRPr="00C448EA">
        <w:rPr>
          <w:rFonts w:ascii="Arial" w:hAnsi="Arial" w:cs="Arial"/>
        </w:rPr>
        <w:t>congestión</w:t>
      </w:r>
      <w:r w:rsidR="009C1B85" w:rsidRPr="00C448EA">
        <w:rPr>
          <w:rFonts w:ascii="Arial" w:hAnsi="Arial" w:cs="Arial"/>
        </w:rPr>
        <w:t xml:space="preserve"> </w:t>
      </w:r>
      <w:r w:rsidRPr="00C448EA">
        <w:rPr>
          <w:rFonts w:ascii="Arial" w:hAnsi="Arial" w:cs="Arial"/>
        </w:rPr>
        <w:t>procedentes</w:t>
      </w:r>
      <w:r w:rsidR="00C448EA" w:rsidRPr="00C448EA">
        <w:rPr>
          <w:rFonts w:ascii="Arial" w:hAnsi="Arial" w:cs="Arial"/>
        </w:rPr>
        <w:t xml:space="preserve"> </w:t>
      </w:r>
      <w:r w:rsidRPr="00C448EA">
        <w:rPr>
          <w:rFonts w:ascii="Arial" w:hAnsi="Arial" w:cs="Arial"/>
        </w:rPr>
        <w:t>de</w:t>
      </w:r>
      <w:r w:rsidR="00C448EA" w:rsidRPr="00C448EA">
        <w:rPr>
          <w:rFonts w:ascii="Arial" w:hAnsi="Arial" w:cs="Arial"/>
        </w:rPr>
        <w:t xml:space="preserve"> </w:t>
      </w:r>
      <w:r w:rsidRPr="00C448EA">
        <w:rPr>
          <w:rFonts w:ascii="Arial" w:hAnsi="Arial" w:cs="Arial"/>
        </w:rPr>
        <w:t>la</w:t>
      </w:r>
      <w:r w:rsidR="00C448EA" w:rsidRPr="00C448EA">
        <w:rPr>
          <w:rFonts w:ascii="Arial" w:hAnsi="Arial" w:cs="Arial"/>
        </w:rPr>
        <w:t xml:space="preserve"> </w:t>
      </w:r>
      <w:r w:rsidRPr="00C448EA">
        <w:rPr>
          <w:rFonts w:ascii="Arial" w:hAnsi="Arial" w:cs="Arial"/>
        </w:rPr>
        <w:t>gestión</w:t>
      </w:r>
      <w:r w:rsidR="00C448EA" w:rsidRPr="00C448EA">
        <w:rPr>
          <w:rFonts w:ascii="Arial" w:hAnsi="Arial" w:cs="Arial"/>
        </w:rPr>
        <w:t xml:space="preserve"> </w:t>
      </w:r>
      <w:r w:rsidRPr="00C448EA">
        <w:rPr>
          <w:rFonts w:ascii="Arial" w:hAnsi="Arial" w:cs="Arial"/>
        </w:rPr>
        <w:t>de</w:t>
      </w:r>
      <w:r w:rsidR="00C448EA" w:rsidRPr="00C448EA">
        <w:rPr>
          <w:rFonts w:ascii="Arial" w:hAnsi="Arial" w:cs="Arial"/>
        </w:rPr>
        <w:t xml:space="preserve"> </w:t>
      </w:r>
      <w:r w:rsidRPr="00C448EA">
        <w:rPr>
          <w:rFonts w:ascii="Arial" w:hAnsi="Arial" w:cs="Arial"/>
        </w:rPr>
        <w:t>las</w:t>
      </w:r>
      <w:r w:rsidR="00C448EA" w:rsidRPr="00C448EA">
        <w:rPr>
          <w:rFonts w:ascii="Arial" w:hAnsi="Arial" w:cs="Arial"/>
        </w:rPr>
        <w:t xml:space="preserve"> </w:t>
      </w:r>
      <w:r w:rsidRPr="00C448EA">
        <w:rPr>
          <w:rFonts w:ascii="Arial" w:hAnsi="Arial" w:cs="Arial"/>
        </w:rPr>
        <w:t>interconexiones</w:t>
      </w:r>
      <w:r w:rsidR="00C448EA" w:rsidRPr="00C448EA">
        <w:rPr>
          <w:rFonts w:ascii="Arial" w:hAnsi="Arial" w:cs="Arial"/>
        </w:rPr>
        <w:t xml:space="preserve"> </w:t>
      </w:r>
      <w:r w:rsidRPr="00C448EA">
        <w:rPr>
          <w:rFonts w:ascii="Arial" w:hAnsi="Arial" w:cs="Arial"/>
        </w:rPr>
        <w:t>internacionales mediante mecanismos de acoplamiento de mercado</w:t>
      </w:r>
      <w:r w:rsidR="00D152FE" w:rsidRPr="00D152FE">
        <w:rPr>
          <w:rFonts w:ascii="Arial" w:hAnsi="Arial" w:cs="Arial"/>
        </w:rPr>
        <w:t xml:space="preserve"> </w:t>
      </w:r>
      <w:r w:rsidR="00D152FE">
        <w:rPr>
          <w:rFonts w:ascii="Arial" w:hAnsi="Arial" w:cs="Arial"/>
        </w:rPr>
        <w:t>o de participación en plataformas de balance</w:t>
      </w:r>
      <w:r w:rsidR="00C73596">
        <w:rPr>
          <w:rFonts w:ascii="Arial" w:hAnsi="Arial" w:cs="Arial"/>
        </w:rPr>
        <w:t xml:space="preserve"> </w:t>
      </w:r>
      <w:r w:rsidR="00530D90">
        <w:rPr>
          <w:rFonts w:ascii="Arial" w:hAnsi="Arial" w:cs="Arial"/>
        </w:rPr>
        <w:t>con periodicidad diaria</w:t>
      </w:r>
      <w:r w:rsidR="00A71AF8">
        <w:rPr>
          <w:rFonts w:ascii="Arial" w:hAnsi="Arial" w:cs="Arial"/>
        </w:rPr>
        <w:t>,</w:t>
      </w:r>
      <w:r w:rsidR="00D152FE">
        <w:rPr>
          <w:rFonts w:ascii="Arial" w:hAnsi="Arial" w:cs="Arial"/>
        </w:rPr>
        <w:t xml:space="preserve"> o</w:t>
      </w:r>
      <w:r w:rsidR="00090CE8">
        <w:rPr>
          <w:rFonts w:ascii="Arial" w:hAnsi="Arial" w:cs="Arial"/>
        </w:rPr>
        <w:t xml:space="preserve"> </w:t>
      </w:r>
      <w:r w:rsidRPr="00C448EA">
        <w:rPr>
          <w:rFonts w:ascii="Arial" w:hAnsi="Arial" w:cs="Arial"/>
        </w:rPr>
        <w:t>de subastas explícitas</w:t>
      </w:r>
      <w:r w:rsidR="00C73596">
        <w:rPr>
          <w:rFonts w:ascii="Arial" w:hAnsi="Arial" w:cs="Arial"/>
        </w:rPr>
        <w:t xml:space="preserve"> de acuerdo con el calendario de subastas</w:t>
      </w:r>
      <w:r w:rsidR="00D16461">
        <w:rPr>
          <w:rFonts w:ascii="Arial" w:hAnsi="Arial" w:cs="Arial"/>
        </w:rPr>
        <w:t xml:space="preserve"> explícitas</w:t>
      </w:r>
      <w:r w:rsidRPr="00C448EA">
        <w:rPr>
          <w:rFonts w:ascii="Arial" w:hAnsi="Arial" w:cs="Arial"/>
        </w:rPr>
        <w:t>.</w:t>
      </w:r>
      <w:r w:rsidR="00C448EA" w:rsidRPr="00C448EA">
        <w:rPr>
          <w:rFonts w:ascii="Arial" w:hAnsi="Arial" w:cs="Arial"/>
        </w:rPr>
        <w:t xml:space="preserve"> </w:t>
      </w:r>
    </w:p>
    <w:p w14:paraId="686948EE" w14:textId="5B5C20BA" w:rsidR="00CA5647" w:rsidRPr="00C448EA" w:rsidRDefault="00831908" w:rsidP="00F32224">
      <w:pPr>
        <w:pStyle w:val="ListParagraph"/>
        <w:numPr>
          <w:ilvl w:val="0"/>
          <w:numId w:val="4"/>
        </w:numPr>
        <w:spacing w:before="60" w:after="0" w:line="240" w:lineRule="auto"/>
        <w:ind w:left="714" w:hanging="357"/>
        <w:contextualSpacing w:val="0"/>
        <w:jc w:val="both"/>
        <w:rPr>
          <w:rFonts w:ascii="Arial" w:hAnsi="Arial" w:cs="Arial"/>
        </w:rPr>
      </w:pPr>
      <w:r>
        <w:rPr>
          <w:rFonts w:ascii="Arial" w:hAnsi="Arial" w:cs="Arial"/>
        </w:rPr>
        <w:t>Antes del último día del mes siguiente al periodo de programación, l</w:t>
      </w:r>
      <w:r w:rsidR="00CA5647" w:rsidRPr="00C448EA">
        <w:rPr>
          <w:rFonts w:ascii="Arial" w:hAnsi="Arial" w:cs="Arial"/>
        </w:rPr>
        <w:t>os</w:t>
      </w:r>
      <w:r w:rsidR="009C1B85" w:rsidRPr="00C448EA">
        <w:rPr>
          <w:rFonts w:ascii="Arial" w:hAnsi="Arial" w:cs="Arial"/>
        </w:rPr>
        <w:t xml:space="preserve"> </w:t>
      </w:r>
      <w:r w:rsidR="00CA5647" w:rsidRPr="00C448EA">
        <w:rPr>
          <w:rFonts w:ascii="Arial" w:hAnsi="Arial" w:cs="Arial"/>
        </w:rPr>
        <w:t>costes</w:t>
      </w:r>
      <w:r w:rsidR="009C1B85" w:rsidRPr="00C448EA">
        <w:rPr>
          <w:rFonts w:ascii="Arial" w:hAnsi="Arial" w:cs="Arial"/>
        </w:rPr>
        <w:t xml:space="preserve"> </w:t>
      </w:r>
      <w:r w:rsidR="00CA5647" w:rsidRPr="00C448EA">
        <w:rPr>
          <w:rFonts w:ascii="Arial" w:hAnsi="Arial" w:cs="Arial"/>
        </w:rPr>
        <w:t>derivados</w:t>
      </w:r>
      <w:r w:rsidR="009C1B85" w:rsidRPr="00C448EA">
        <w:rPr>
          <w:rFonts w:ascii="Arial" w:hAnsi="Arial" w:cs="Arial"/>
        </w:rPr>
        <w:t xml:space="preserve"> </w:t>
      </w:r>
      <w:r w:rsidR="00CA5647" w:rsidRPr="00C448EA">
        <w:rPr>
          <w:rFonts w:ascii="Arial" w:hAnsi="Arial" w:cs="Arial"/>
        </w:rPr>
        <w:t>de</w:t>
      </w:r>
      <w:r w:rsidR="009C1B85" w:rsidRPr="00C448EA">
        <w:rPr>
          <w:rFonts w:ascii="Arial" w:hAnsi="Arial" w:cs="Arial"/>
        </w:rPr>
        <w:t xml:space="preserve"> </w:t>
      </w:r>
      <w:r w:rsidR="00CA5647" w:rsidRPr="00C448EA">
        <w:rPr>
          <w:rFonts w:ascii="Arial" w:hAnsi="Arial" w:cs="Arial"/>
        </w:rPr>
        <w:t>las</w:t>
      </w:r>
      <w:r w:rsidR="009C1B85" w:rsidRPr="00C448EA">
        <w:rPr>
          <w:rFonts w:ascii="Arial" w:hAnsi="Arial" w:cs="Arial"/>
        </w:rPr>
        <w:t xml:space="preserve"> </w:t>
      </w:r>
      <w:r w:rsidR="00CA5647" w:rsidRPr="00C448EA">
        <w:rPr>
          <w:rFonts w:ascii="Arial" w:hAnsi="Arial" w:cs="Arial"/>
        </w:rPr>
        <w:t>acciones</w:t>
      </w:r>
      <w:r w:rsidR="00C448EA">
        <w:rPr>
          <w:rFonts w:ascii="Arial" w:hAnsi="Arial" w:cs="Arial"/>
        </w:rPr>
        <w:t xml:space="preserve"> </w:t>
      </w:r>
      <w:r w:rsidR="00CA5647" w:rsidRPr="00C448EA">
        <w:rPr>
          <w:rFonts w:ascii="Arial" w:hAnsi="Arial" w:cs="Arial"/>
        </w:rPr>
        <w:t>coordinadas</w:t>
      </w:r>
      <w:r w:rsidR="00C448EA">
        <w:rPr>
          <w:rFonts w:ascii="Arial" w:hAnsi="Arial" w:cs="Arial"/>
        </w:rPr>
        <w:t xml:space="preserve"> </w:t>
      </w:r>
      <w:r w:rsidR="00CA5647" w:rsidRPr="00C448EA">
        <w:rPr>
          <w:rFonts w:ascii="Arial" w:hAnsi="Arial" w:cs="Arial"/>
        </w:rPr>
        <w:t>de</w:t>
      </w:r>
      <w:r w:rsidR="00C448EA">
        <w:rPr>
          <w:rFonts w:ascii="Arial" w:hAnsi="Arial" w:cs="Arial"/>
        </w:rPr>
        <w:t xml:space="preserve"> </w:t>
      </w:r>
      <w:r w:rsidR="00CA5647" w:rsidRPr="00C448EA">
        <w:rPr>
          <w:rFonts w:ascii="Arial" w:hAnsi="Arial" w:cs="Arial"/>
        </w:rPr>
        <w:t>balance</w:t>
      </w:r>
      <w:r w:rsidR="00C448EA">
        <w:rPr>
          <w:rFonts w:ascii="Arial" w:hAnsi="Arial" w:cs="Arial"/>
        </w:rPr>
        <w:t xml:space="preserve"> </w:t>
      </w:r>
      <w:r w:rsidR="00CA5647" w:rsidRPr="00C448EA">
        <w:rPr>
          <w:rFonts w:ascii="Arial" w:hAnsi="Arial" w:cs="Arial"/>
        </w:rPr>
        <w:t>o</w:t>
      </w:r>
      <w:r w:rsidR="00C448EA">
        <w:rPr>
          <w:rFonts w:ascii="Arial" w:hAnsi="Arial" w:cs="Arial"/>
        </w:rPr>
        <w:t xml:space="preserve"> </w:t>
      </w:r>
      <w:r w:rsidR="00CA5647" w:rsidRPr="00C448EA">
        <w:rPr>
          <w:rFonts w:ascii="Arial" w:hAnsi="Arial" w:cs="Arial"/>
        </w:rPr>
        <w:t>aplicación</w:t>
      </w:r>
      <w:r w:rsidR="00C448EA">
        <w:rPr>
          <w:rFonts w:ascii="Arial" w:hAnsi="Arial" w:cs="Arial"/>
        </w:rPr>
        <w:t xml:space="preserve"> </w:t>
      </w:r>
      <w:r w:rsidR="00CA5647" w:rsidRPr="00C448EA">
        <w:rPr>
          <w:rFonts w:ascii="Arial" w:hAnsi="Arial" w:cs="Arial"/>
        </w:rPr>
        <w:t>de redespachos de energía en tiempo real que haya</w:t>
      </w:r>
      <w:r w:rsidR="00FB712E">
        <w:rPr>
          <w:rFonts w:ascii="Arial" w:hAnsi="Arial" w:cs="Arial"/>
        </w:rPr>
        <w:t>n</w:t>
      </w:r>
      <w:r w:rsidR="00CA5647" w:rsidRPr="00C448EA">
        <w:rPr>
          <w:rFonts w:ascii="Arial" w:hAnsi="Arial" w:cs="Arial"/>
        </w:rPr>
        <w:t xml:space="preserve"> sido necesario</w:t>
      </w:r>
      <w:r w:rsidR="00FB712E">
        <w:rPr>
          <w:rFonts w:ascii="Arial" w:hAnsi="Arial" w:cs="Arial"/>
        </w:rPr>
        <w:t>s</w:t>
      </w:r>
      <w:r w:rsidR="00CA5647" w:rsidRPr="00C448EA">
        <w:rPr>
          <w:rFonts w:ascii="Arial" w:hAnsi="Arial" w:cs="Arial"/>
        </w:rPr>
        <w:t xml:space="preserve"> aplicar para la solución de congestiones en las interconexiones. </w:t>
      </w:r>
    </w:p>
    <w:p w14:paraId="29C37B17" w14:textId="16B63ACD" w:rsidR="00B86D17" w:rsidRPr="00FB473C" w:rsidRDefault="00B86D17" w:rsidP="00CE0011">
      <w:pPr>
        <w:pStyle w:val="Heading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Proceso de solución de restricciones técnicas: </w:t>
      </w:r>
    </w:p>
    <w:p w14:paraId="4B55E4CA" w14:textId="3074244D" w:rsidR="00B86D17" w:rsidRDefault="00B86D17" w:rsidP="000801A8">
      <w:pPr>
        <w:spacing w:before="120" w:after="0" w:line="240" w:lineRule="auto"/>
        <w:jc w:val="both"/>
        <w:rPr>
          <w:rFonts w:ascii="Arial" w:hAnsi="Arial" w:cs="Arial"/>
        </w:rPr>
      </w:pPr>
      <w:r>
        <w:rPr>
          <w:rFonts w:ascii="Arial" w:hAnsi="Arial" w:cs="Arial"/>
        </w:rPr>
        <w:t xml:space="preserve">El OS facilitará </w:t>
      </w:r>
      <w:r w:rsidR="00B647CE">
        <w:rPr>
          <w:rFonts w:ascii="Arial" w:hAnsi="Arial" w:cs="Arial"/>
        </w:rPr>
        <w:t xml:space="preserve">la </w:t>
      </w:r>
      <w:r>
        <w:rPr>
          <w:rFonts w:ascii="Arial" w:hAnsi="Arial" w:cs="Arial"/>
        </w:rPr>
        <w:t xml:space="preserve">información </w:t>
      </w:r>
      <w:r w:rsidR="000171A2">
        <w:rPr>
          <w:rFonts w:ascii="Arial" w:hAnsi="Arial" w:cs="Arial"/>
        </w:rPr>
        <w:t>referente a</w:t>
      </w:r>
      <w:r w:rsidR="00B647CE">
        <w:rPr>
          <w:rFonts w:ascii="Arial" w:hAnsi="Arial" w:cs="Arial"/>
        </w:rPr>
        <w:t>l proceso de solución de</w:t>
      </w:r>
      <w:r w:rsidR="000171A2">
        <w:rPr>
          <w:rFonts w:ascii="Arial" w:hAnsi="Arial" w:cs="Arial"/>
        </w:rPr>
        <w:t xml:space="preserve"> restricciones técnicas del PDBF en el plazo máximo de </w:t>
      </w:r>
      <w:r w:rsidR="00956FDB">
        <w:rPr>
          <w:rFonts w:ascii="Arial" w:hAnsi="Arial" w:cs="Arial"/>
        </w:rPr>
        <w:t>30 minutos</w:t>
      </w:r>
      <w:r w:rsidR="000171A2">
        <w:rPr>
          <w:rFonts w:ascii="Arial" w:hAnsi="Arial" w:cs="Arial"/>
        </w:rPr>
        <w:t xml:space="preserve"> tras la publicación del PDVP</w:t>
      </w:r>
      <w:r w:rsidR="007D5D10">
        <w:rPr>
          <w:rFonts w:ascii="Arial" w:hAnsi="Arial" w:cs="Arial"/>
        </w:rPr>
        <w:t>,</w:t>
      </w:r>
      <w:r w:rsidR="000171A2">
        <w:rPr>
          <w:rFonts w:ascii="Arial" w:hAnsi="Arial" w:cs="Arial"/>
        </w:rPr>
        <w:t xml:space="preserve"> y la información </w:t>
      </w:r>
      <w:r w:rsidR="00501E68">
        <w:rPr>
          <w:rFonts w:ascii="Arial" w:hAnsi="Arial" w:cs="Arial"/>
        </w:rPr>
        <w:t>referente</w:t>
      </w:r>
      <w:r w:rsidR="007F0E6B">
        <w:rPr>
          <w:rFonts w:ascii="Arial" w:hAnsi="Arial" w:cs="Arial"/>
        </w:rPr>
        <w:t xml:space="preserve"> </w:t>
      </w:r>
      <w:r w:rsidR="007D5D10">
        <w:rPr>
          <w:rFonts w:ascii="Arial" w:hAnsi="Arial" w:cs="Arial"/>
        </w:rPr>
        <w:t>al proceso de solución de</w:t>
      </w:r>
      <w:r w:rsidR="007F0E6B">
        <w:rPr>
          <w:rFonts w:ascii="Arial" w:hAnsi="Arial" w:cs="Arial"/>
        </w:rPr>
        <w:t xml:space="preserve"> restricciones técnicas en tiempo real</w:t>
      </w:r>
      <w:r w:rsidR="00501E68">
        <w:rPr>
          <w:rFonts w:ascii="Arial" w:hAnsi="Arial" w:cs="Arial"/>
        </w:rPr>
        <w:t xml:space="preserve"> </w:t>
      </w:r>
      <w:r>
        <w:rPr>
          <w:rFonts w:ascii="Arial" w:hAnsi="Arial" w:cs="Arial"/>
        </w:rPr>
        <w:t>e</w:t>
      </w:r>
      <w:r w:rsidRPr="003F3A3F">
        <w:rPr>
          <w:rFonts w:ascii="Arial" w:hAnsi="Arial" w:cs="Arial"/>
        </w:rPr>
        <w:t xml:space="preserve">n </w:t>
      </w:r>
      <w:r w:rsidR="00425792">
        <w:rPr>
          <w:rFonts w:ascii="Arial" w:hAnsi="Arial" w:cs="Arial"/>
        </w:rPr>
        <w:t>un</w:t>
      </w:r>
      <w:r w:rsidR="00425792" w:rsidRPr="003F3A3F">
        <w:rPr>
          <w:rFonts w:ascii="Arial" w:hAnsi="Arial" w:cs="Arial"/>
        </w:rPr>
        <w:t xml:space="preserve"> </w:t>
      </w:r>
      <w:r w:rsidRPr="003F3A3F">
        <w:rPr>
          <w:rFonts w:ascii="Arial" w:hAnsi="Arial" w:cs="Arial"/>
        </w:rPr>
        <w:t xml:space="preserve">plazo máximo </w:t>
      </w:r>
      <w:r w:rsidRPr="002222AC">
        <w:rPr>
          <w:rFonts w:ascii="Arial" w:hAnsi="Arial" w:cs="Arial"/>
        </w:rPr>
        <w:t xml:space="preserve">de </w:t>
      </w:r>
      <w:r w:rsidR="00501E68" w:rsidRPr="00501E68" w:rsidDel="00C6505B">
        <w:rPr>
          <w:rFonts w:ascii="Arial" w:hAnsi="Arial" w:cs="Arial"/>
        </w:rPr>
        <w:t>3</w:t>
      </w:r>
      <w:r w:rsidR="00501E68" w:rsidRPr="00501E68">
        <w:rPr>
          <w:rFonts w:ascii="Arial" w:hAnsi="Arial" w:cs="Arial"/>
        </w:rPr>
        <w:t xml:space="preserve">0 minutos </w:t>
      </w:r>
      <w:r w:rsidR="007D5D10">
        <w:rPr>
          <w:rFonts w:ascii="Arial" w:hAnsi="Arial" w:cs="Arial"/>
        </w:rPr>
        <w:t>tras el</w:t>
      </w:r>
      <w:r w:rsidR="00501E68" w:rsidRPr="00501E68">
        <w:rPr>
          <w:rFonts w:ascii="Arial" w:hAnsi="Arial" w:cs="Arial"/>
        </w:rPr>
        <w:t xml:space="preserve"> correspondiente periodo de programación</w:t>
      </w:r>
      <w:ins w:id="64" w:author="Red Eléctrica" w:date="2021-01-05T12:58:00Z">
        <w:r w:rsidR="002A6DA8">
          <w:rPr>
            <w:rFonts w:ascii="Arial" w:hAnsi="Arial" w:cs="Arial"/>
          </w:rPr>
          <w:t xml:space="preserve"> cuarto-horario</w:t>
        </w:r>
      </w:ins>
      <w:r>
        <w:rPr>
          <w:rFonts w:ascii="Arial" w:hAnsi="Arial" w:cs="Arial"/>
        </w:rPr>
        <w:t>:</w:t>
      </w:r>
    </w:p>
    <w:p w14:paraId="39370581" w14:textId="0DF04887" w:rsidR="00B86D17" w:rsidRPr="00B86D17" w:rsidRDefault="00B86D17" w:rsidP="00E73C31">
      <w:pPr>
        <w:pStyle w:val="ListParagraph"/>
        <w:numPr>
          <w:ilvl w:val="0"/>
          <w:numId w:val="6"/>
        </w:numPr>
        <w:spacing w:before="120" w:after="0" w:line="240" w:lineRule="auto"/>
        <w:jc w:val="both"/>
        <w:rPr>
          <w:rFonts w:ascii="Arial" w:hAnsi="Arial" w:cs="Arial"/>
        </w:rPr>
      </w:pPr>
      <w:r w:rsidRPr="00B86D17">
        <w:rPr>
          <w:rFonts w:ascii="Arial" w:hAnsi="Arial" w:cs="Arial"/>
        </w:rPr>
        <w:t>Resultado</w:t>
      </w:r>
      <w:r w:rsidR="00717A43">
        <w:rPr>
          <w:rFonts w:ascii="Arial" w:hAnsi="Arial" w:cs="Arial"/>
        </w:rPr>
        <w:t>s</w:t>
      </w:r>
      <w:r w:rsidRPr="00B86D17">
        <w:rPr>
          <w:rFonts w:ascii="Arial" w:hAnsi="Arial" w:cs="Arial"/>
        </w:rPr>
        <w:t xml:space="preserve"> agregado</w:t>
      </w:r>
      <w:r w:rsidR="00717A43">
        <w:rPr>
          <w:rFonts w:ascii="Arial" w:hAnsi="Arial" w:cs="Arial"/>
        </w:rPr>
        <w:t>s</w:t>
      </w:r>
      <w:r w:rsidRPr="00B86D17">
        <w:rPr>
          <w:rFonts w:ascii="Arial" w:hAnsi="Arial" w:cs="Arial"/>
        </w:rPr>
        <w:t xml:space="preserve"> de energía programada </w:t>
      </w:r>
      <w:r w:rsidR="00CF3376">
        <w:rPr>
          <w:rFonts w:ascii="Arial" w:hAnsi="Arial" w:cs="Arial"/>
        </w:rPr>
        <w:t xml:space="preserve">por sentido y </w:t>
      </w:r>
      <w:r w:rsidR="006141EC" w:rsidRPr="006141EC">
        <w:rPr>
          <w:rFonts w:ascii="Arial" w:hAnsi="Arial" w:cs="Arial"/>
        </w:rPr>
        <w:t xml:space="preserve">según los distintos tipos de limitación </w:t>
      </w:r>
      <w:r w:rsidRPr="00B86D17">
        <w:rPr>
          <w:rFonts w:ascii="Arial" w:hAnsi="Arial" w:cs="Arial"/>
        </w:rPr>
        <w:t xml:space="preserve">y precio medio resultante del proceso de la solución de restricciones técnicas en el PDBF y durante la operación en tiempo real. </w:t>
      </w:r>
    </w:p>
    <w:p w14:paraId="0EDB03D4" w14:textId="77777777" w:rsidR="00B86D17" w:rsidRDefault="00B86D17" w:rsidP="00E73C31">
      <w:pPr>
        <w:pStyle w:val="ListParagraph"/>
        <w:numPr>
          <w:ilvl w:val="0"/>
          <w:numId w:val="6"/>
        </w:numPr>
        <w:spacing w:before="60" w:after="0" w:line="240" w:lineRule="auto"/>
        <w:ind w:left="714" w:hanging="357"/>
        <w:contextualSpacing w:val="0"/>
        <w:jc w:val="both"/>
        <w:rPr>
          <w:rFonts w:ascii="Arial" w:hAnsi="Arial" w:cs="Arial"/>
        </w:rPr>
      </w:pPr>
      <w:r w:rsidRPr="00B86D17">
        <w:rPr>
          <w:rFonts w:ascii="Arial" w:hAnsi="Arial" w:cs="Arial"/>
        </w:rPr>
        <w:t xml:space="preserve">Volumen agregado de limitaciones de programa aplicadas. </w:t>
      </w:r>
    </w:p>
    <w:p w14:paraId="032E86F4" w14:textId="3D2A973E" w:rsidR="004A5554" w:rsidRPr="002222AC" w:rsidRDefault="004A5554" w:rsidP="00543A05">
      <w:pPr>
        <w:spacing w:before="120" w:after="0" w:line="240" w:lineRule="auto"/>
        <w:jc w:val="both"/>
        <w:rPr>
          <w:rFonts w:ascii="Arial" w:hAnsi="Arial" w:cs="Arial"/>
        </w:rPr>
      </w:pPr>
      <w:r w:rsidRPr="004A5554">
        <w:rPr>
          <w:rFonts w:ascii="Arial" w:hAnsi="Arial" w:cs="Arial"/>
        </w:rPr>
        <w:t xml:space="preserve">Asimismo, el OS facilitará los resultados de energía programada del proceso de la solución de </w:t>
      </w:r>
      <w:r w:rsidRPr="002222AC">
        <w:rPr>
          <w:rFonts w:ascii="Arial" w:hAnsi="Arial" w:cs="Arial"/>
        </w:rPr>
        <w:t>restricciones técnicas en el PDBF y durante la operación en tiempo real:</w:t>
      </w:r>
    </w:p>
    <w:p w14:paraId="2AFBF531" w14:textId="41A93594" w:rsidR="004A5554" w:rsidRDefault="004A5554" w:rsidP="00E73C31">
      <w:pPr>
        <w:pStyle w:val="ListParagraph"/>
        <w:numPr>
          <w:ilvl w:val="0"/>
          <w:numId w:val="6"/>
        </w:numPr>
        <w:spacing w:before="120" w:after="0" w:line="240" w:lineRule="auto"/>
        <w:contextualSpacing w:val="0"/>
        <w:jc w:val="both"/>
        <w:rPr>
          <w:rFonts w:ascii="Arial" w:hAnsi="Arial" w:cs="Arial"/>
        </w:rPr>
      </w:pPr>
      <w:r w:rsidRPr="002222AC">
        <w:rPr>
          <w:rFonts w:ascii="Arial" w:hAnsi="Arial" w:cs="Arial"/>
        </w:rPr>
        <w:t xml:space="preserve">Agregados conforme apartado 1.9 </w:t>
      </w:r>
      <w:r w:rsidRPr="004A5554">
        <w:rPr>
          <w:rFonts w:ascii="Arial" w:hAnsi="Arial" w:cs="Arial"/>
        </w:rPr>
        <w:t>de este anexo</w:t>
      </w:r>
      <w:r>
        <w:rPr>
          <w:rFonts w:ascii="Arial" w:hAnsi="Arial" w:cs="Arial"/>
        </w:rPr>
        <w:t>, e</w:t>
      </w:r>
      <w:r w:rsidR="006509BE" w:rsidRPr="004A5554">
        <w:rPr>
          <w:rFonts w:ascii="Arial" w:hAnsi="Arial" w:cs="Arial"/>
        </w:rPr>
        <w:t xml:space="preserve">n el plazo máximo de tres días desde el día de </w:t>
      </w:r>
      <w:r>
        <w:rPr>
          <w:rFonts w:ascii="Arial" w:hAnsi="Arial" w:cs="Arial"/>
        </w:rPr>
        <w:t>programación</w:t>
      </w:r>
      <w:r w:rsidR="0022591D">
        <w:rPr>
          <w:rFonts w:ascii="Arial" w:hAnsi="Arial" w:cs="Arial"/>
        </w:rPr>
        <w:t>, incluyendo precio</w:t>
      </w:r>
      <w:r w:rsidR="0095143E">
        <w:rPr>
          <w:rFonts w:ascii="Arial" w:hAnsi="Arial" w:cs="Arial"/>
        </w:rPr>
        <w:t>s</w:t>
      </w:r>
      <w:r w:rsidR="008A3C9C">
        <w:rPr>
          <w:rFonts w:ascii="Arial" w:hAnsi="Arial" w:cs="Arial"/>
        </w:rPr>
        <w:t xml:space="preserve"> de asignación</w:t>
      </w:r>
      <w:r w:rsidR="00717A43" w:rsidRPr="004A5554">
        <w:rPr>
          <w:rFonts w:ascii="Arial" w:hAnsi="Arial" w:cs="Arial"/>
        </w:rPr>
        <w:t xml:space="preserve">. </w:t>
      </w:r>
    </w:p>
    <w:p w14:paraId="1EFA1546" w14:textId="536AD022" w:rsidR="006509BE" w:rsidRPr="004A5554" w:rsidRDefault="004A5554" w:rsidP="00E73C31">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Agregados por participante en el mercado, t</w:t>
      </w:r>
      <w:r w:rsidR="006509BE" w:rsidRPr="004A5554">
        <w:rPr>
          <w:rFonts w:ascii="Arial" w:hAnsi="Arial" w:cs="Arial"/>
        </w:rPr>
        <w:t>ranscurrido un mes desde el día de programación</w:t>
      </w:r>
      <w:r>
        <w:rPr>
          <w:rFonts w:ascii="Arial" w:hAnsi="Arial" w:cs="Arial"/>
        </w:rPr>
        <w:t>.</w:t>
      </w:r>
    </w:p>
    <w:p w14:paraId="7B0ED8F2" w14:textId="77777777" w:rsidR="00090CE8" w:rsidRDefault="004A5554" w:rsidP="00E73C31">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Por unidad de programación, sin nivel alguno de agregación, a</w:t>
      </w:r>
      <w:r w:rsidR="006509BE" w:rsidRPr="00CA5647">
        <w:rPr>
          <w:rFonts w:ascii="Arial" w:hAnsi="Arial" w:cs="Arial"/>
        </w:rPr>
        <w:t xml:space="preserve"> los 90 días respecto al día de programación</w:t>
      </w:r>
      <w:r>
        <w:rPr>
          <w:rFonts w:ascii="Arial" w:hAnsi="Arial" w:cs="Arial"/>
        </w:rPr>
        <w:t>, incluyendo precios de asignación</w:t>
      </w:r>
      <w:r w:rsidR="00163C19">
        <w:rPr>
          <w:rFonts w:ascii="Arial" w:hAnsi="Arial" w:cs="Arial"/>
        </w:rPr>
        <w:t xml:space="preserve"> y limitaciones</w:t>
      </w:r>
      <w:r w:rsidR="00A137D9">
        <w:rPr>
          <w:rFonts w:ascii="Arial" w:hAnsi="Arial" w:cs="Arial"/>
        </w:rPr>
        <w:t xml:space="preserve"> establecidas por seguridad</w:t>
      </w:r>
      <w:r w:rsidR="006509BE">
        <w:rPr>
          <w:rFonts w:ascii="Arial" w:hAnsi="Arial" w:cs="Arial"/>
        </w:rPr>
        <w:t>.</w:t>
      </w:r>
    </w:p>
    <w:p w14:paraId="03A5B6CD" w14:textId="0949C8C0" w:rsidR="00AB7C17" w:rsidRPr="009A6FAC" w:rsidRDefault="00AB7C17" w:rsidP="00CE0011">
      <w:pPr>
        <w:pStyle w:val="Heading1"/>
        <w:numPr>
          <w:ilvl w:val="1"/>
          <w:numId w:val="30"/>
        </w:numPr>
        <w:spacing w:line="240" w:lineRule="auto"/>
        <w:ind w:left="426"/>
        <w:jc w:val="both"/>
        <w:rPr>
          <w:rFonts w:ascii="Arial" w:hAnsi="Arial" w:cs="Arial"/>
          <w:color w:val="auto"/>
          <w:sz w:val="22"/>
          <w:szCs w:val="22"/>
        </w:rPr>
      </w:pPr>
      <w:r w:rsidRPr="009A6FAC">
        <w:rPr>
          <w:rFonts w:ascii="Arial" w:hAnsi="Arial" w:cs="Arial"/>
          <w:color w:val="auto"/>
          <w:sz w:val="22"/>
          <w:szCs w:val="22"/>
        </w:rPr>
        <w:t>Banda de regulación secundaria</w:t>
      </w:r>
    </w:p>
    <w:p w14:paraId="076285C2" w14:textId="609321B1" w:rsidR="00045427" w:rsidRDefault="004B37CC" w:rsidP="000801A8">
      <w:pPr>
        <w:spacing w:before="120" w:after="0" w:line="240" w:lineRule="auto"/>
        <w:jc w:val="both"/>
        <w:rPr>
          <w:rFonts w:ascii="Arial" w:hAnsi="Arial" w:cs="Arial"/>
        </w:rPr>
      </w:pPr>
      <w:r>
        <w:rPr>
          <w:rFonts w:ascii="Arial" w:hAnsi="Arial" w:cs="Arial"/>
        </w:rPr>
        <w:t>Con periodicidad diaria, a</w:t>
      </w:r>
      <w:r w:rsidR="00045427">
        <w:rPr>
          <w:rFonts w:ascii="Arial" w:hAnsi="Arial" w:cs="Arial"/>
        </w:rPr>
        <w:t xml:space="preserve">ntes de </w:t>
      </w:r>
      <w:bookmarkStart w:id="65" w:name="_Hlk60738098"/>
      <w:r w:rsidR="00045427" w:rsidRPr="002222AC">
        <w:rPr>
          <w:rFonts w:ascii="Arial" w:hAnsi="Arial" w:cs="Arial"/>
        </w:rPr>
        <w:t>transcurrid</w:t>
      </w:r>
      <w:r w:rsidR="00614BE4" w:rsidRPr="002222AC">
        <w:rPr>
          <w:rFonts w:ascii="Arial" w:hAnsi="Arial" w:cs="Arial"/>
        </w:rPr>
        <w:t xml:space="preserve">os 30 minutos </w:t>
      </w:r>
      <w:r w:rsidR="00045427">
        <w:rPr>
          <w:rFonts w:ascii="Arial" w:hAnsi="Arial" w:cs="Arial"/>
        </w:rPr>
        <w:t xml:space="preserve">desde la </w:t>
      </w:r>
      <w:r>
        <w:rPr>
          <w:rFonts w:ascii="Arial" w:hAnsi="Arial" w:cs="Arial"/>
        </w:rPr>
        <w:t>realización del proceso de asignación de banda de regulación secundaria el OS publicará</w:t>
      </w:r>
      <w:bookmarkEnd w:id="65"/>
      <w:r>
        <w:rPr>
          <w:rFonts w:ascii="Arial" w:hAnsi="Arial" w:cs="Arial"/>
        </w:rPr>
        <w:t>:</w:t>
      </w:r>
    </w:p>
    <w:p w14:paraId="69B20830" w14:textId="2201FEAB" w:rsidR="00AB7C17" w:rsidRPr="00045427" w:rsidRDefault="004B37CC" w:rsidP="00F114C9">
      <w:pPr>
        <w:pStyle w:val="ListParagraph"/>
        <w:numPr>
          <w:ilvl w:val="0"/>
          <w:numId w:val="6"/>
        </w:numPr>
        <w:spacing w:before="120" w:after="0" w:line="240" w:lineRule="auto"/>
        <w:contextualSpacing w:val="0"/>
        <w:jc w:val="both"/>
        <w:rPr>
          <w:rFonts w:ascii="Arial" w:hAnsi="Arial" w:cs="Arial"/>
        </w:rPr>
      </w:pPr>
      <w:bookmarkStart w:id="66" w:name="_Hlk60738105"/>
      <w:r>
        <w:rPr>
          <w:rFonts w:ascii="Arial" w:hAnsi="Arial" w:cs="Arial"/>
        </w:rPr>
        <w:t>L</w:t>
      </w:r>
      <w:r w:rsidR="00AB7C17" w:rsidRPr="00045427">
        <w:rPr>
          <w:rFonts w:ascii="Arial" w:hAnsi="Arial" w:cs="Arial"/>
        </w:rPr>
        <w:t xml:space="preserve">os requerimientos </w:t>
      </w:r>
      <w:r w:rsidR="00045427">
        <w:rPr>
          <w:rFonts w:ascii="Arial" w:hAnsi="Arial" w:cs="Arial"/>
        </w:rPr>
        <w:t>de banda de regulación secundaria</w:t>
      </w:r>
      <w:r w:rsidR="00AB7C17" w:rsidRPr="00045427">
        <w:rPr>
          <w:rFonts w:ascii="Arial" w:hAnsi="Arial" w:cs="Arial"/>
        </w:rPr>
        <w:t xml:space="preserve"> </w:t>
      </w:r>
      <w:r>
        <w:rPr>
          <w:rFonts w:ascii="Arial" w:hAnsi="Arial" w:cs="Arial"/>
        </w:rPr>
        <w:t xml:space="preserve">del sistema a subir y a bajar </w:t>
      </w:r>
      <w:ins w:id="67" w:author="Red Eléctrica" w:date="2021-01-05T12:42:00Z">
        <w:r w:rsidR="00142DDB" w:rsidRPr="00142DDB">
          <w:rPr>
            <w:rFonts w:ascii="Arial" w:hAnsi="Arial" w:cs="Arial"/>
          </w:rPr>
          <w:t xml:space="preserve">para cada periodo de programación cuarto-horario </w:t>
        </w:r>
      </w:ins>
      <w:r>
        <w:rPr>
          <w:rFonts w:ascii="Arial" w:hAnsi="Arial" w:cs="Arial"/>
        </w:rPr>
        <w:t>para el día siguiente</w:t>
      </w:r>
    </w:p>
    <w:p w14:paraId="6DF119CA" w14:textId="67E726FA" w:rsidR="004A5554" w:rsidRDefault="004B37CC" w:rsidP="00F114C9">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 xml:space="preserve">El resultado </w:t>
      </w:r>
      <w:r w:rsidR="00AB7C17" w:rsidRPr="00045427">
        <w:rPr>
          <w:rFonts w:ascii="Arial" w:hAnsi="Arial" w:cs="Arial"/>
        </w:rPr>
        <w:t xml:space="preserve">agregado y precio marginal </w:t>
      </w:r>
      <w:ins w:id="68" w:author="Red Eléctrica" w:date="2021-01-05T12:42:00Z">
        <w:r w:rsidR="00142DDB">
          <w:rPr>
            <w:rFonts w:ascii="Arial" w:hAnsi="Arial" w:cs="Arial"/>
          </w:rPr>
          <w:t xml:space="preserve">cuarto-horario </w:t>
        </w:r>
      </w:ins>
      <w:r w:rsidR="00AB7C17" w:rsidRPr="00045427">
        <w:rPr>
          <w:rFonts w:ascii="Arial" w:hAnsi="Arial" w:cs="Arial"/>
        </w:rPr>
        <w:t xml:space="preserve">de </w:t>
      </w:r>
      <w:r>
        <w:rPr>
          <w:rFonts w:ascii="Arial" w:hAnsi="Arial" w:cs="Arial"/>
        </w:rPr>
        <w:t>la asignación</w:t>
      </w:r>
      <w:r w:rsidR="00045427" w:rsidRPr="00045427">
        <w:rPr>
          <w:rFonts w:ascii="Arial" w:hAnsi="Arial" w:cs="Arial"/>
        </w:rPr>
        <w:t xml:space="preserve"> </w:t>
      </w:r>
      <w:r w:rsidR="00AB7C17" w:rsidRPr="00045427">
        <w:rPr>
          <w:rFonts w:ascii="Arial" w:hAnsi="Arial" w:cs="Arial"/>
        </w:rPr>
        <w:t xml:space="preserve">de </w:t>
      </w:r>
      <w:r>
        <w:rPr>
          <w:rFonts w:ascii="Arial" w:hAnsi="Arial" w:cs="Arial"/>
        </w:rPr>
        <w:t>banda</w:t>
      </w:r>
      <w:r w:rsidR="00AB7C17" w:rsidRPr="00045427">
        <w:rPr>
          <w:rFonts w:ascii="Arial" w:hAnsi="Arial" w:cs="Arial"/>
        </w:rPr>
        <w:t xml:space="preserve"> de regulación secundaria</w:t>
      </w:r>
      <w:r>
        <w:rPr>
          <w:rFonts w:ascii="Arial" w:hAnsi="Arial" w:cs="Arial"/>
        </w:rPr>
        <w:t xml:space="preserve"> a subir y a bajar para </w:t>
      </w:r>
      <w:ins w:id="69" w:author="Red Eléctrica" w:date="2021-01-05T12:42:00Z">
        <w:r w:rsidR="00142DDB" w:rsidRPr="00142DDB">
          <w:rPr>
            <w:rFonts w:ascii="Arial" w:hAnsi="Arial" w:cs="Arial"/>
          </w:rPr>
          <w:t xml:space="preserve">cada periodo de programación </w:t>
        </w:r>
      </w:ins>
      <w:ins w:id="70" w:author="Red Eléctrica" w:date="2021-01-05T12:43:00Z">
        <w:r w:rsidR="00142DDB">
          <w:rPr>
            <w:rFonts w:ascii="Arial" w:hAnsi="Arial" w:cs="Arial"/>
          </w:rPr>
          <w:t>d</w:t>
        </w:r>
      </w:ins>
      <w:r>
        <w:rPr>
          <w:rFonts w:ascii="Arial" w:hAnsi="Arial" w:cs="Arial"/>
        </w:rPr>
        <w:t>el día siguient</w:t>
      </w:r>
      <w:r w:rsidR="00A137D9">
        <w:rPr>
          <w:rFonts w:ascii="Arial" w:hAnsi="Arial" w:cs="Arial"/>
        </w:rPr>
        <w:t>e.</w:t>
      </w:r>
    </w:p>
    <w:p w14:paraId="557739FE" w14:textId="77777777" w:rsidR="00AB7C17" w:rsidRDefault="004A5554" w:rsidP="00F114C9">
      <w:pPr>
        <w:pStyle w:val="ListParagraph"/>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 xml:space="preserve">La curva agregada </w:t>
      </w:r>
      <w:r>
        <w:rPr>
          <w:rFonts w:ascii="Arial" w:hAnsi="Arial" w:cs="Arial"/>
        </w:rPr>
        <w:t xml:space="preserve">anonimizada </w:t>
      </w:r>
      <w:r w:rsidRPr="00CA5647">
        <w:rPr>
          <w:rFonts w:ascii="Arial" w:hAnsi="Arial" w:cs="Arial"/>
        </w:rPr>
        <w:t xml:space="preserve">de ofertas </w:t>
      </w:r>
      <w:r w:rsidR="005875CC">
        <w:rPr>
          <w:rFonts w:ascii="Arial" w:hAnsi="Arial" w:cs="Arial"/>
        </w:rPr>
        <w:t>de banda de regulación secundaria a subir y a bajar.</w:t>
      </w:r>
    </w:p>
    <w:bookmarkEnd w:id="66"/>
    <w:p w14:paraId="59F8966B" w14:textId="77777777" w:rsidR="004A5554" w:rsidRPr="004A5554" w:rsidRDefault="004A5554" w:rsidP="00543A05">
      <w:pPr>
        <w:spacing w:before="120" w:after="0" w:line="240" w:lineRule="auto"/>
        <w:jc w:val="both"/>
        <w:rPr>
          <w:rFonts w:ascii="Arial" w:hAnsi="Arial" w:cs="Arial"/>
        </w:rPr>
      </w:pPr>
      <w:r w:rsidRPr="004A5554">
        <w:rPr>
          <w:rFonts w:ascii="Arial" w:hAnsi="Arial" w:cs="Arial"/>
        </w:rPr>
        <w:t>Asimismo, el OS facilitará los resultados</w:t>
      </w:r>
      <w:r>
        <w:rPr>
          <w:rFonts w:ascii="Arial" w:hAnsi="Arial" w:cs="Arial"/>
        </w:rPr>
        <w:t xml:space="preserve"> </w:t>
      </w:r>
      <w:r w:rsidR="00CB2DAC">
        <w:rPr>
          <w:rFonts w:ascii="Arial" w:hAnsi="Arial" w:cs="Arial"/>
        </w:rPr>
        <w:t xml:space="preserve">del proceso de asignación </w:t>
      </w:r>
      <w:r w:rsidRPr="004A5554">
        <w:rPr>
          <w:rFonts w:ascii="Arial" w:hAnsi="Arial" w:cs="Arial"/>
        </w:rPr>
        <w:t xml:space="preserve">de </w:t>
      </w:r>
      <w:r>
        <w:rPr>
          <w:rFonts w:ascii="Arial" w:hAnsi="Arial" w:cs="Arial"/>
        </w:rPr>
        <w:t>banda de regulación secundaria</w:t>
      </w:r>
      <w:r w:rsidRPr="004A5554">
        <w:rPr>
          <w:rFonts w:ascii="Arial" w:hAnsi="Arial" w:cs="Arial"/>
        </w:rPr>
        <w:t>:</w:t>
      </w:r>
    </w:p>
    <w:p w14:paraId="30AF7C36" w14:textId="77777777" w:rsidR="004A5554" w:rsidRDefault="004A5554" w:rsidP="00F114C9">
      <w:pPr>
        <w:pStyle w:val="ListParagraph"/>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En el plazo máximo de tres días desde el día de publicación y agregados conforme </w:t>
      </w:r>
      <w:r w:rsidRPr="001E19DC">
        <w:rPr>
          <w:rFonts w:ascii="Arial" w:hAnsi="Arial" w:cs="Arial"/>
        </w:rPr>
        <w:t xml:space="preserve">apartado 1.9 </w:t>
      </w:r>
      <w:r w:rsidRPr="004A5554">
        <w:rPr>
          <w:rFonts w:ascii="Arial" w:hAnsi="Arial" w:cs="Arial"/>
        </w:rPr>
        <w:t>de este anexo</w:t>
      </w:r>
      <w:r w:rsidR="00A137D9">
        <w:rPr>
          <w:rFonts w:ascii="Arial" w:hAnsi="Arial" w:cs="Arial"/>
        </w:rPr>
        <w:t>, incluyendo los resultados de la reasignación de banda</w:t>
      </w:r>
      <w:r w:rsidRPr="004A5554">
        <w:rPr>
          <w:rFonts w:ascii="Arial" w:hAnsi="Arial" w:cs="Arial"/>
        </w:rPr>
        <w:t xml:space="preserve">. </w:t>
      </w:r>
    </w:p>
    <w:p w14:paraId="573CE853" w14:textId="43BF99DE" w:rsidR="004A5554" w:rsidRPr="004A5554" w:rsidRDefault="004A5554" w:rsidP="00F114C9">
      <w:pPr>
        <w:pStyle w:val="ListParagraph"/>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Transcurrido un mes desde el día de programación, el OS facilitará la información correspondiente a los </w:t>
      </w:r>
      <w:r w:rsidR="00A137D9">
        <w:rPr>
          <w:rFonts w:ascii="Arial" w:hAnsi="Arial" w:cs="Arial"/>
        </w:rPr>
        <w:t>resultados</w:t>
      </w:r>
      <w:r w:rsidRPr="004A5554">
        <w:rPr>
          <w:rFonts w:ascii="Arial" w:hAnsi="Arial" w:cs="Arial"/>
        </w:rPr>
        <w:t xml:space="preserve"> por participante en el mercado. </w:t>
      </w:r>
    </w:p>
    <w:p w14:paraId="56A9A7A5" w14:textId="77777777" w:rsidR="004A5554" w:rsidRDefault="004A5554" w:rsidP="00F114C9">
      <w:pPr>
        <w:pStyle w:val="ListParagraph"/>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incluyendo precios de asignación</w:t>
      </w:r>
      <w:r w:rsidR="00A137D9">
        <w:rPr>
          <w:rFonts w:ascii="Arial" w:hAnsi="Arial" w:cs="Arial"/>
        </w:rPr>
        <w:t xml:space="preserve"> y ofertas de banda de regulación secundaria</w:t>
      </w:r>
      <w:r>
        <w:rPr>
          <w:rFonts w:ascii="Arial" w:hAnsi="Arial" w:cs="Arial"/>
        </w:rPr>
        <w:t>.</w:t>
      </w:r>
    </w:p>
    <w:p w14:paraId="45914992" w14:textId="6EA71B15" w:rsidR="00716408" w:rsidRPr="009A6FAC" w:rsidRDefault="00A137D9" w:rsidP="00CE0011">
      <w:pPr>
        <w:pStyle w:val="Heading1"/>
        <w:numPr>
          <w:ilvl w:val="1"/>
          <w:numId w:val="30"/>
        </w:numPr>
        <w:spacing w:line="240" w:lineRule="auto"/>
        <w:ind w:left="426"/>
        <w:jc w:val="both"/>
        <w:rPr>
          <w:rFonts w:ascii="Arial" w:hAnsi="Arial" w:cs="Arial"/>
          <w:color w:val="auto"/>
          <w:sz w:val="22"/>
          <w:szCs w:val="22"/>
        </w:rPr>
      </w:pPr>
      <w:r w:rsidRPr="009A6FAC">
        <w:rPr>
          <w:rFonts w:ascii="Arial" w:hAnsi="Arial" w:cs="Arial"/>
          <w:color w:val="auto"/>
          <w:sz w:val="22"/>
          <w:szCs w:val="22"/>
        </w:rPr>
        <w:t>Energía</w:t>
      </w:r>
      <w:r w:rsidR="00716408" w:rsidRPr="009A6FAC">
        <w:rPr>
          <w:rFonts w:ascii="Arial" w:hAnsi="Arial" w:cs="Arial"/>
          <w:color w:val="auto"/>
          <w:sz w:val="22"/>
          <w:szCs w:val="22"/>
        </w:rPr>
        <w:t>s</w:t>
      </w:r>
      <w:r w:rsidRPr="009A6FAC">
        <w:rPr>
          <w:rFonts w:ascii="Arial" w:hAnsi="Arial" w:cs="Arial"/>
          <w:color w:val="auto"/>
          <w:sz w:val="22"/>
          <w:szCs w:val="22"/>
        </w:rPr>
        <w:t xml:space="preserve"> de balance</w:t>
      </w:r>
      <w:r w:rsidR="00090CE8" w:rsidRPr="009A6FAC">
        <w:rPr>
          <w:rFonts w:ascii="Arial" w:hAnsi="Arial" w:cs="Arial"/>
          <w:color w:val="auto"/>
          <w:sz w:val="22"/>
          <w:szCs w:val="22"/>
        </w:rPr>
        <w:t xml:space="preserve"> </w:t>
      </w:r>
    </w:p>
    <w:p w14:paraId="71C03DB4" w14:textId="37BFA6BD" w:rsidR="00090CE8" w:rsidRPr="009A6FAC" w:rsidRDefault="00716408" w:rsidP="00CE0011">
      <w:pPr>
        <w:pStyle w:val="Heading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R</w:t>
      </w:r>
      <w:r w:rsidR="00090CE8" w:rsidRPr="009A6FAC">
        <w:rPr>
          <w:rFonts w:ascii="Arial" w:hAnsi="Arial" w:cs="Arial"/>
          <w:color w:val="auto"/>
          <w:sz w:val="22"/>
          <w:szCs w:val="22"/>
        </w:rPr>
        <w:t>eservas de sustitución (RR, por sus siglas en inglés)</w:t>
      </w:r>
    </w:p>
    <w:p w14:paraId="770C1028" w14:textId="23BD3829" w:rsidR="00A137D9" w:rsidRDefault="00A137D9" w:rsidP="000801A8">
      <w:pPr>
        <w:spacing w:before="120" w:after="0" w:line="240" w:lineRule="auto"/>
        <w:jc w:val="both"/>
        <w:rPr>
          <w:rFonts w:ascii="Arial" w:hAnsi="Arial" w:cs="Arial"/>
        </w:rPr>
      </w:pPr>
      <w:r>
        <w:rPr>
          <w:rFonts w:ascii="Arial" w:hAnsi="Arial" w:cs="Arial"/>
        </w:rPr>
        <w:t>El OS publicará, a más tardar</w:t>
      </w:r>
      <w:r w:rsidRPr="001E19DC">
        <w:rPr>
          <w:rFonts w:ascii="Arial" w:hAnsi="Arial" w:cs="Arial"/>
        </w:rPr>
        <w:t xml:space="preserve">, </w:t>
      </w:r>
      <w:r w:rsidR="00831908" w:rsidRPr="001E19DC">
        <w:rPr>
          <w:rFonts w:ascii="Arial" w:hAnsi="Arial" w:cs="Arial"/>
        </w:rPr>
        <w:t>30 minutos</w:t>
      </w:r>
      <w:r w:rsidRPr="001E19DC">
        <w:rPr>
          <w:rFonts w:ascii="Arial" w:hAnsi="Arial" w:cs="Arial"/>
        </w:rPr>
        <w:t xml:space="preserve"> después </w:t>
      </w:r>
      <w:r>
        <w:rPr>
          <w:rFonts w:ascii="Arial" w:hAnsi="Arial" w:cs="Arial"/>
        </w:rPr>
        <w:t>del correspondiente periodo de programación la siguiente información:</w:t>
      </w:r>
    </w:p>
    <w:p w14:paraId="5B9A4060" w14:textId="77777777" w:rsidR="00E83F90" w:rsidRPr="00CE151F" w:rsidRDefault="00E83F90" w:rsidP="00F114C9">
      <w:pPr>
        <w:pStyle w:val="ListParagraph"/>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Volumen total de energía de balance tipo RR asignada a los proveedores del servicio del sistema eléctrico peninsular español por la plataforma europea RR.</w:t>
      </w:r>
    </w:p>
    <w:p w14:paraId="24D4D2C8" w14:textId="002711EA" w:rsidR="00090CE8" w:rsidRPr="00090CE8" w:rsidDel="002748AD" w:rsidRDefault="00090CE8" w:rsidP="00F114C9">
      <w:pPr>
        <w:pStyle w:val="ListParagraph"/>
        <w:numPr>
          <w:ilvl w:val="0"/>
          <w:numId w:val="6"/>
        </w:numPr>
        <w:spacing w:before="60" w:after="0" w:line="240" w:lineRule="auto"/>
        <w:ind w:left="714" w:hanging="357"/>
        <w:contextualSpacing w:val="0"/>
        <w:jc w:val="both"/>
        <w:rPr>
          <w:rStyle w:val="normaltextrun1"/>
          <w:rFonts w:ascii="Arial" w:hAnsi="Arial" w:cs="Arial"/>
        </w:rPr>
      </w:pPr>
      <w:r w:rsidDel="002748AD">
        <w:rPr>
          <w:rStyle w:val="normaltextrun1"/>
          <w:rFonts w:ascii="Arial" w:hAnsi="Arial" w:cs="Arial"/>
          <w:color w:val="000000"/>
        </w:rPr>
        <w:t>N</w:t>
      </w:r>
      <w:r w:rsidR="004B37CC" w:rsidRPr="00090CE8" w:rsidDel="002748AD">
        <w:rPr>
          <w:rStyle w:val="normaltextrun1"/>
          <w:rFonts w:ascii="Arial" w:hAnsi="Arial" w:cs="Arial"/>
          <w:color w:val="000000"/>
        </w:rPr>
        <w:t xml:space="preserve">ecesidades </w:t>
      </w:r>
      <w:r w:rsidR="004E5930">
        <w:rPr>
          <w:rStyle w:val="normaltextrun1"/>
          <w:rFonts w:ascii="Arial" w:hAnsi="Arial" w:cs="Arial"/>
          <w:color w:val="000000"/>
        </w:rPr>
        <w:t xml:space="preserve">solicitadas y </w:t>
      </w:r>
      <w:r w:rsidR="004B37CC" w:rsidRPr="00090CE8" w:rsidDel="002748AD">
        <w:rPr>
          <w:rStyle w:val="normaltextrun1"/>
          <w:rFonts w:ascii="Arial" w:hAnsi="Arial" w:cs="Arial"/>
          <w:color w:val="000000"/>
        </w:rPr>
        <w:t>satisfechas del sistema eléctrico peninsular español, indicando el sentido (subir/bajar) y el tipo de necesidad (inelástica/elástica).</w:t>
      </w:r>
    </w:p>
    <w:p w14:paraId="2EEB5D74" w14:textId="77777777" w:rsidR="00447BB1" w:rsidRPr="00BE69FC" w:rsidRDefault="00447BB1" w:rsidP="00F114C9">
      <w:pPr>
        <w:pStyle w:val="ListParagraph"/>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Precio marginal cuarto-horario correspondiente a la activación de energía de balance tipo RR en el área correspondiente al sistema eléctrico peninsular español.</w:t>
      </w:r>
    </w:p>
    <w:p w14:paraId="727D2877" w14:textId="6B026102" w:rsidR="0017273C" w:rsidRPr="00376C48" w:rsidRDefault="004B37CC" w:rsidP="00F114C9">
      <w:pPr>
        <w:pStyle w:val="ListParagraph"/>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Curva agregada</w:t>
      </w:r>
      <w:r w:rsidR="00CB036C">
        <w:rPr>
          <w:rStyle w:val="normaltextrun1"/>
          <w:rFonts w:ascii="Arial" w:hAnsi="Arial" w:cs="Arial"/>
          <w:color w:val="000000"/>
        </w:rPr>
        <w:t xml:space="preserve"> anonimizada</w:t>
      </w:r>
      <w:r w:rsidRPr="00090CE8">
        <w:rPr>
          <w:rStyle w:val="normaltextrun1"/>
          <w:rFonts w:ascii="Arial" w:hAnsi="Arial" w:cs="Arial"/>
          <w:color w:val="000000"/>
        </w:rPr>
        <w:t xml:space="preserve"> de ofertas de energía de balance tipo RR a subir y a bajar del sistema eléctrico peninsular español enviadas a la plataforma europea RR.</w:t>
      </w:r>
    </w:p>
    <w:p w14:paraId="3421DCC8" w14:textId="20C9A7CC" w:rsidR="00BD668E" w:rsidRDefault="00BD668E" w:rsidP="00F114C9">
      <w:pPr>
        <w:pStyle w:val="ListParagraph"/>
        <w:numPr>
          <w:ilvl w:val="0"/>
          <w:numId w:val="6"/>
        </w:numPr>
        <w:spacing w:before="60" w:after="0" w:line="240" w:lineRule="auto"/>
        <w:ind w:left="714" w:hanging="357"/>
        <w:contextualSpacing w:val="0"/>
        <w:jc w:val="both"/>
        <w:rPr>
          <w:rStyle w:val="eop"/>
          <w:rFonts w:ascii="Arial" w:hAnsi="Arial" w:cs="Arial"/>
        </w:rPr>
      </w:pPr>
      <w:r w:rsidRPr="00BD668E">
        <w:rPr>
          <w:rStyle w:val="normaltextrun1"/>
          <w:rFonts w:ascii="Arial" w:hAnsi="Arial" w:cs="Arial"/>
          <w:color w:val="000000"/>
        </w:rPr>
        <w:t>Requisitos de control de flujo en las interconexiones solicitados desde el sistema eléctrico español para las interconexiones entre Francia - España y Portugal - España.</w:t>
      </w:r>
    </w:p>
    <w:p w14:paraId="3F86085D" w14:textId="13EA4004" w:rsidR="00F91D14" w:rsidRPr="00F91D14" w:rsidRDefault="00F91D14">
      <w:pPr>
        <w:spacing w:before="120" w:after="0" w:line="240" w:lineRule="auto"/>
        <w:jc w:val="both"/>
        <w:rPr>
          <w:rFonts w:ascii="Arial" w:hAnsi="Arial" w:cs="Arial"/>
        </w:rPr>
      </w:pPr>
      <w:r w:rsidRPr="00F91D14">
        <w:rPr>
          <w:rFonts w:ascii="Arial" w:hAnsi="Arial" w:cs="Arial"/>
        </w:rPr>
        <w:t>El OS publicará</w:t>
      </w:r>
      <w:r w:rsidR="002D7684">
        <w:rPr>
          <w:rFonts w:ascii="Arial" w:hAnsi="Arial" w:cs="Arial"/>
        </w:rPr>
        <w:t>, antes del último día del mes siguiente al periodo de programación,</w:t>
      </w:r>
      <w:r w:rsidRPr="00F91D14">
        <w:rPr>
          <w:rFonts w:ascii="Arial" w:hAnsi="Arial" w:cs="Arial"/>
        </w:rPr>
        <w:t xml:space="preserve"> la información relativa</w:t>
      </w:r>
      <w:r w:rsidR="004C3530">
        <w:rPr>
          <w:rFonts w:ascii="Arial" w:hAnsi="Arial" w:cs="Arial"/>
        </w:rPr>
        <w:t xml:space="preserve"> a la liquidación </w:t>
      </w:r>
      <w:r w:rsidRPr="00F91D14">
        <w:rPr>
          <w:rFonts w:ascii="Arial" w:hAnsi="Arial" w:cs="Arial"/>
        </w:rPr>
        <w:t xml:space="preserve">del sistema eléctrico español </w:t>
      </w:r>
      <w:r w:rsidR="007F0A06" w:rsidRPr="00F91D14">
        <w:rPr>
          <w:rFonts w:ascii="Arial" w:hAnsi="Arial" w:cs="Arial"/>
        </w:rPr>
        <w:t>derivad</w:t>
      </w:r>
      <w:r w:rsidR="007F0A06">
        <w:rPr>
          <w:rFonts w:ascii="Arial" w:hAnsi="Arial" w:cs="Arial"/>
        </w:rPr>
        <w:t>a</w:t>
      </w:r>
      <w:r w:rsidR="007F0A06" w:rsidRPr="00F91D14">
        <w:rPr>
          <w:rFonts w:ascii="Arial" w:hAnsi="Arial" w:cs="Arial"/>
        </w:rPr>
        <w:t xml:space="preserve"> </w:t>
      </w:r>
      <w:r w:rsidRPr="00F91D14">
        <w:rPr>
          <w:rFonts w:ascii="Arial" w:hAnsi="Arial" w:cs="Arial"/>
        </w:rPr>
        <w:t>de la consideración de los requisitos de control de flujo en las interconexiones internacionales.</w:t>
      </w:r>
    </w:p>
    <w:p w14:paraId="559460D4" w14:textId="675D8A2B" w:rsidR="00090CE8" w:rsidRPr="004A5554" w:rsidRDefault="00090CE8">
      <w:pPr>
        <w:spacing w:before="120" w:line="240" w:lineRule="auto"/>
        <w:jc w:val="both"/>
        <w:rPr>
          <w:rFonts w:ascii="Arial" w:hAnsi="Arial" w:cs="Arial"/>
        </w:rPr>
      </w:pPr>
      <w:r w:rsidRPr="004A5554">
        <w:rPr>
          <w:rFonts w:ascii="Arial" w:hAnsi="Arial" w:cs="Arial"/>
        </w:rPr>
        <w:t>Asimismo, el OS facilitará los resultados</w:t>
      </w:r>
      <w:r>
        <w:rPr>
          <w:rFonts w:ascii="Arial" w:hAnsi="Arial" w:cs="Arial"/>
        </w:rPr>
        <w:t xml:space="preserve"> </w:t>
      </w:r>
      <w:r w:rsidR="005607AC">
        <w:rPr>
          <w:rFonts w:ascii="Arial" w:hAnsi="Arial" w:cs="Arial"/>
        </w:rPr>
        <w:t>de la asignación de energías de balance RR</w:t>
      </w:r>
      <w:r w:rsidRPr="004A5554">
        <w:rPr>
          <w:rFonts w:ascii="Arial" w:hAnsi="Arial" w:cs="Arial"/>
        </w:rPr>
        <w:t>:</w:t>
      </w:r>
    </w:p>
    <w:p w14:paraId="38538EAA" w14:textId="4C913E34" w:rsidR="00090CE8" w:rsidRDefault="00090CE8" w:rsidP="00F114C9">
      <w:pPr>
        <w:pStyle w:val="ListParagraph"/>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En el </w:t>
      </w:r>
      <w:r w:rsidRPr="00447BB1">
        <w:rPr>
          <w:rFonts w:ascii="Arial" w:hAnsi="Arial" w:cs="Arial"/>
        </w:rPr>
        <w:t xml:space="preserve">plazo máximo de tres días desde el día de publicación y agregados conforme apartado 1.9 de </w:t>
      </w:r>
      <w:r w:rsidRPr="004A5554">
        <w:rPr>
          <w:rFonts w:ascii="Arial" w:hAnsi="Arial" w:cs="Arial"/>
        </w:rPr>
        <w:t>este anexo</w:t>
      </w:r>
      <w:r w:rsidR="00BD7E54">
        <w:rPr>
          <w:rFonts w:ascii="Arial" w:hAnsi="Arial" w:cs="Arial"/>
        </w:rPr>
        <w:t>, incluyendo precio</w:t>
      </w:r>
      <w:r w:rsidR="005F1377">
        <w:rPr>
          <w:rFonts w:ascii="Arial" w:hAnsi="Arial" w:cs="Arial"/>
        </w:rPr>
        <w:t>s</w:t>
      </w:r>
      <w:r w:rsidR="00BD7E54">
        <w:rPr>
          <w:rFonts w:ascii="Arial" w:hAnsi="Arial" w:cs="Arial"/>
        </w:rPr>
        <w:t xml:space="preserve"> de asignación</w:t>
      </w:r>
      <w:r w:rsidRPr="004A5554">
        <w:rPr>
          <w:rFonts w:ascii="Arial" w:hAnsi="Arial" w:cs="Arial"/>
        </w:rPr>
        <w:t xml:space="preserve">. </w:t>
      </w:r>
    </w:p>
    <w:p w14:paraId="7894EDF1" w14:textId="73370EA1" w:rsidR="00090CE8" w:rsidRPr="004A5554" w:rsidRDefault="00090CE8" w:rsidP="00F114C9">
      <w:pPr>
        <w:pStyle w:val="ListParagraph"/>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Transcurrido un mes desde el día de programación, el OS facilitará la información correspondiente a los </w:t>
      </w:r>
      <w:r>
        <w:rPr>
          <w:rFonts w:ascii="Arial" w:hAnsi="Arial" w:cs="Arial"/>
        </w:rPr>
        <w:t>resultados</w:t>
      </w:r>
      <w:r w:rsidRPr="004A5554">
        <w:rPr>
          <w:rFonts w:ascii="Arial" w:hAnsi="Arial" w:cs="Arial"/>
        </w:rPr>
        <w:t xml:space="preserve"> por participante en el mercado. </w:t>
      </w:r>
    </w:p>
    <w:p w14:paraId="04791CC2" w14:textId="6131EB5E" w:rsidR="00090CE8" w:rsidRDefault="00090CE8" w:rsidP="00F114C9">
      <w:pPr>
        <w:pStyle w:val="ListParagraph"/>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xml:space="preserve">, incluyendo precios de asignación y ofertas de </w:t>
      </w:r>
      <w:r w:rsidR="0043015B">
        <w:rPr>
          <w:rFonts w:ascii="Arial" w:hAnsi="Arial" w:cs="Arial"/>
        </w:rPr>
        <w:t>RR presentadas por los proveedores del servicio</w:t>
      </w:r>
      <w:r>
        <w:rPr>
          <w:rFonts w:ascii="Arial" w:hAnsi="Arial" w:cs="Arial"/>
        </w:rPr>
        <w:t>.</w:t>
      </w:r>
    </w:p>
    <w:p w14:paraId="3550E8AA" w14:textId="4E6C7C39" w:rsidR="00090CE8" w:rsidRPr="009A6FAC" w:rsidRDefault="00090CE8" w:rsidP="00CE0011">
      <w:pPr>
        <w:pStyle w:val="Heading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Regulación terciaria</w:t>
      </w:r>
    </w:p>
    <w:p w14:paraId="5E6A65AF" w14:textId="671147B2" w:rsidR="00B74B0B" w:rsidRPr="00AD7236" w:rsidRDefault="00B74B0B" w:rsidP="000801A8">
      <w:pPr>
        <w:spacing w:before="120" w:after="0" w:line="240" w:lineRule="auto"/>
        <w:jc w:val="both"/>
        <w:rPr>
          <w:rFonts w:ascii="Arial" w:hAnsi="Arial" w:cs="Arial"/>
        </w:rPr>
      </w:pPr>
      <w:r>
        <w:rPr>
          <w:rFonts w:ascii="Arial" w:hAnsi="Arial" w:cs="Arial"/>
        </w:rPr>
        <w:t xml:space="preserve">El OS publicará, a </w:t>
      </w:r>
      <w:r w:rsidRPr="00AD7236">
        <w:rPr>
          <w:rFonts w:ascii="Arial" w:hAnsi="Arial" w:cs="Arial"/>
        </w:rPr>
        <w:t xml:space="preserve">más tardar, 30 minutos después del correspondiente periodo de programación </w:t>
      </w:r>
      <w:ins w:id="71" w:author="Red Eléctrica" w:date="2021-01-05T12:45:00Z">
        <w:r w:rsidR="00142DDB">
          <w:rPr>
            <w:rFonts w:ascii="Arial" w:hAnsi="Arial" w:cs="Arial"/>
          </w:rPr>
          <w:t xml:space="preserve">cuarto-horario </w:t>
        </w:r>
      </w:ins>
      <w:r w:rsidRPr="00AD7236">
        <w:rPr>
          <w:rFonts w:ascii="Arial" w:hAnsi="Arial" w:cs="Arial"/>
        </w:rPr>
        <w:t>la siguiente información:</w:t>
      </w:r>
    </w:p>
    <w:p w14:paraId="5D691427" w14:textId="03FDCE74" w:rsidR="002C2051" w:rsidRPr="00AD7236" w:rsidRDefault="005875CC" w:rsidP="00F149E2">
      <w:pPr>
        <w:pStyle w:val="ListParagraph"/>
        <w:numPr>
          <w:ilvl w:val="0"/>
          <w:numId w:val="6"/>
        </w:numPr>
        <w:spacing w:before="60" w:after="0" w:line="240" w:lineRule="auto"/>
        <w:ind w:left="714" w:hanging="357"/>
        <w:contextualSpacing w:val="0"/>
        <w:jc w:val="both"/>
        <w:rPr>
          <w:rFonts w:ascii="Arial" w:hAnsi="Arial" w:cs="Arial"/>
        </w:rPr>
      </w:pPr>
      <w:r w:rsidRPr="00AD7236">
        <w:rPr>
          <w:rFonts w:ascii="Arial" w:hAnsi="Arial" w:cs="Arial"/>
        </w:rPr>
        <w:t xml:space="preserve">Volumen </w:t>
      </w:r>
      <w:r w:rsidR="00D71463" w:rsidRPr="00AD7236">
        <w:rPr>
          <w:rFonts w:ascii="Arial" w:hAnsi="Arial" w:cs="Arial"/>
        </w:rPr>
        <w:t>total</w:t>
      </w:r>
      <w:r w:rsidRPr="00AD7236">
        <w:rPr>
          <w:rFonts w:ascii="Arial" w:hAnsi="Arial" w:cs="Arial"/>
        </w:rPr>
        <w:t xml:space="preserve"> de energía </w:t>
      </w:r>
      <w:r w:rsidR="00D71463" w:rsidRPr="00AD7236">
        <w:rPr>
          <w:rFonts w:ascii="Arial" w:hAnsi="Arial" w:cs="Arial"/>
        </w:rPr>
        <w:t xml:space="preserve">de regulación terciaria </w:t>
      </w:r>
      <w:r w:rsidRPr="00AD7236">
        <w:rPr>
          <w:rFonts w:ascii="Arial" w:hAnsi="Arial" w:cs="Arial"/>
        </w:rPr>
        <w:t xml:space="preserve">asignada </w:t>
      </w:r>
      <w:r w:rsidR="00914B08" w:rsidRPr="00AD7236">
        <w:rPr>
          <w:rFonts w:ascii="Arial" w:hAnsi="Arial" w:cs="Arial"/>
        </w:rPr>
        <w:t xml:space="preserve">a subir y a bajar </w:t>
      </w:r>
    </w:p>
    <w:p w14:paraId="2C7DA774" w14:textId="2239284E" w:rsidR="005744BB" w:rsidRPr="00AD7236" w:rsidRDefault="005744BB" w:rsidP="00F149E2">
      <w:pPr>
        <w:pStyle w:val="ListParagraph"/>
        <w:numPr>
          <w:ilvl w:val="0"/>
          <w:numId w:val="6"/>
        </w:numPr>
        <w:spacing w:before="60" w:after="0" w:line="240" w:lineRule="auto"/>
        <w:ind w:left="714" w:hanging="357"/>
        <w:contextualSpacing w:val="0"/>
        <w:jc w:val="both"/>
        <w:rPr>
          <w:rFonts w:ascii="Arial" w:hAnsi="Arial" w:cs="Arial"/>
        </w:rPr>
      </w:pPr>
      <w:r w:rsidRPr="00AD7236">
        <w:rPr>
          <w:rFonts w:ascii="Arial" w:hAnsi="Arial" w:cs="Arial"/>
        </w:rPr>
        <w:t xml:space="preserve">La curva agregada anonimizada de ofertas presentadas por los </w:t>
      </w:r>
      <w:r w:rsidR="00B56694">
        <w:rPr>
          <w:rFonts w:ascii="Arial" w:hAnsi="Arial" w:cs="Arial"/>
        </w:rPr>
        <w:t>P</w:t>
      </w:r>
      <w:r w:rsidR="00B56694" w:rsidRPr="00AD7236">
        <w:rPr>
          <w:rFonts w:ascii="Arial" w:hAnsi="Arial" w:cs="Arial"/>
        </w:rPr>
        <w:t xml:space="preserve">M </w:t>
      </w:r>
      <w:r w:rsidRPr="00AD7236">
        <w:rPr>
          <w:rFonts w:ascii="Arial" w:hAnsi="Arial" w:cs="Arial"/>
        </w:rPr>
        <w:t>de regulación terciaria a subir y a bajar</w:t>
      </w:r>
    </w:p>
    <w:p w14:paraId="60EDBC4C" w14:textId="6825AFD4" w:rsidR="005875CC" w:rsidRPr="00F24ABD" w:rsidRDefault="002C2051" w:rsidP="00F149E2">
      <w:pPr>
        <w:pStyle w:val="ListParagraph"/>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P</w:t>
      </w:r>
      <w:r w:rsidR="005875CC" w:rsidRPr="00F24ABD">
        <w:rPr>
          <w:rFonts w:ascii="Arial" w:hAnsi="Arial" w:cs="Arial"/>
        </w:rPr>
        <w:t>recio</w:t>
      </w:r>
      <w:ins w:id="72" w:author="Red Eléctrica" w:date="2021-01-29T21:05:00Z">
        <w:r w:rsidR="00634CA5">
          <w:rPr>
            <w:rFonts w:ascii="Arial" w:hAnsi="Arial" w:cs="Arial"/>
          </w:rPr>
          <w:t>s</w:t>
        </w:r>
      </w:ins>
      <w:r w:rsidR="005875CC" w:rsidRPr="00F24ABD">
        <w:rPr>
          <w:rFonts w:ascii="Arial" w:hAnsi="Arial" w:cs="Arial"/>
        </w:rPr>
        <w:t xml:space="preserve"> marginal</w:t>
      </w:r>
      <w:ins w:id="73" w:author="Red Eléctrica" w:date="2021-01-29T21:05:00Z">
        <w:r w:rsidR="00634CA5">
          <w:rPr>
            <w:rFonts w:ascii="Arial" w:hAnsi="Arial" w:cs="Arial"/>
          </w:rPr>
          <w:t>es</w:t>
        </w:r>
      </w:ins>
      <w:r w:rsidR="005004D5" w:rsidRPr="00F24ABD">
        <w:rPr>
          <w:rFonts w:ascii="Arial" w:hAnsi="Arial" w:cs="Arial"/>
        </w:rPr>
        <w:t xml:space="preserve"> </w:t>
      </w:r>
      <w:ins w:id="74" w:author="Red Eléctrica" w:date="2021-01-05T11:23:00Z">
        <w:r w:rsidR="00C10DA2">
          <w:rPr>
            <w:rFonts w:ascii="Arial" w:hAnsi="Arial" w:cs="Arial"/>
          </w:rPr>
          <w:t>cuarto-</w:t>
        </w:r>
      </w:ins>
      <w:r w:rsidR="005004D5" w:rsidRPr="00F24ABD">
        <w:rPr>
          <w:rFonts w:ascii="Arial" w:hAnsi="Arial" w:cs="Arial"/>
        </w:rPr>
        <w:t>horario</w:t>
      </w:r>
      <w:ins w:id="75" w:author="Red Eléctrica" w:date="2021-01-29T21:05:00Z">
        <w:r w:rsidR="00634CA5">
          <w:rPr>
            <w:rFonts w:ascii="Arial" w:hAnsi="Arial" w:cs="Arial"/>
          </w:rPr>
          <w:t>s</w:t>
        </w:r>
      </w:ins>
      <w:r w:rsidR="005004D5" w:rsidRPr="00F24ABD">
        <w:rPr>
          <w:rFonts w:ascii="Arial" w:hAnsi="Arial" w:cs="Arial"/>
        </w:rPr>
        <w:t xml:space="preserve"> </w:t>
      </w:r>
      <w:r w:rsidR="005004D5" w:rsidRPr="00F24ABD">
        <w:rPr>
          <w:rStyle w:val="normaltextrun1"/>
          <w:rFonts w:ascii="Arial" w:hAnsi="Arial" w:cs="Arial"/>
        </w:rPr>
        <w:t>correspondiente a la</w:t>
      </w:r>
      <w:ins w:id="76" w:author="Red Eléctrica" w:date="2021-01-29T21:05:00Z">
        <w:r w:rsidR="00634CA5">
          <w:rPr>
            <w:rStyle w:val="normaltextrun1"/>
            <w:rFonts w:ascii="Arial" w:hAnsi="Arial" w:cs="Arial"/>
          </w:rPr>
          <w:t>s</w:t>
        </w:r>
      </w:ins>
      <w:r w:rsidR="005004D5" w:rsidRPr="00F24ABD">
        <w:rPr>
          <w:rStyle w:val="normaltextrun1"/>
          <w:rFonts w:ascii="Arial" w:hAnsi="Arial" w:cs="Arial"/>
        </w:rPr>
        <w:t xml:space="preserve"> activaci</w:t>
      </w:r>
      <w:ins w:id="77" w:author="Red Eléctrica" w:date="2021-01-29T21:05:00Z">
        <w:r w:rsidR="00634CA5">
          <w:rPr>
            <w:rStyle w:val="normaltextrun1"/>
            <w:rFonts w:ascii="Arial" w:hAnsi="Arial" w:cs="Arial"/>
          </w:rPr>
          <w:t>ones programadas y directas</w:t>
        </w:r>
      </w:ins>
      <w:del w:id="78" w:author="Red Eléctrica" w:date="2021-01-29T21:05:00Z">
        <w:r w:rsidR="005004D5" w:rsidRPr="00F24ABD" w:rsidDel="00634CA5">
          <w:rPr>
            <w:rStyle w:val="normaltextrun1"/>
            <w:rFonts w:ascii="Arial" w:hAnsi="Arial" w:cs="Arial"/>
          </w:rPr>
          <w:delText>ón</w:delText>
        </w:r>
      </w:del>
      <w:r w:rsidR="005004D5" w:rsidRPr="00F24ABD">
        <w:rPr>
          <w:rStyle w:val="normaltextrun1"/>
          <w:rFonts w:ascii="Arial" w:hAnsi="Arial" w:cs="Arial"/>
        </w:rPr>
        <w:t xml:space="preserve"> de energía </w:t>
      </w:r>
      <w:r w:rsidR="0079780A" w:rsidRPr="00F24ABD">
        <w:rPr>
          <w:rStyle w:val="normaltextrun1"/>
          <w:rFonts w:ascii="Arial" w:hAnsi="Arial" w:cs="Arial"/>
        </w:rPr>
        <w:t>terciaria</w:t>
      </w:r>
      <w:r w:rsidR="005875CC" w:rsidRPr="00F24ABD">
        <w:rPr>
          <w:rFonts w:ascii="Arial" w:hAnsi="Arial" w:cs="Arial"/>
        </w:rPr>
        <w:t>.</w:t>
      </w:r>
    </w:p>
    <w:p w14:paraId="6F912562" w14:textId="77777777" w:rsidR="00CB2DAC" w:rsidRPr="00F24ABD" w:rsidRDefault="00CB2DAC" w:rsidP="00543A05">
      <w:pPr>
        <w:spacing w:before="120" w:after="0" w:line="240" w:lineRule="auto"/>
        <w:jc w:val="both"/>
        <w:rPr>
          <w:rFonts w:ascii="Arial" w:hAnsi="Arial" w:cs="Arial"/>
        </w:rPr>
      </w:pPr>
      <w:r w:rsidRPr="00F24ABD">
        <w:rPr>
          <w:rFonts w:ascii="Arial" w:hAnsi="Arial" w:cs="Arial"/>
        </w:rPr>
        <w:t>Asimismo, el OS facilitará los siguientes resultados del proceso de asignación de regulación terciaria:</w:t>
      </w:r>
    </w:p>
    <w:p w14:paraId="2E542620" w14:textId="1D3794F4" w:rsidR="00CB2DAC" w:rsidRPr="00F24ABD" w:rsidRDefault="00CB2DAC" w:rsidP="00FB2479">
      <w:pPr>
        <w:pStyle w:val="ListParagraph"/>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En el plazo máximo de tres días desde el día de publicación y agregados conforme apartado 1.9 de este anexo</w:t>
      </w:r>
      <w:r w:rsidR="00737F1D">
        <w:rPr>
          <w:rFonts w:ascii="Arial" w:hAnsi="Arial" w:cs="Arial"/>
        </w:rPr>
        <w:t>, incluyendo precio</w:t>
      </w:r>
      <w:r w:rsidR="005F1377">
        <w:rPr>
          <w:rFonts w:ascii="Arial" w:hAnsi="Arial" w:cs="Arial"/>
        </w:rPr>
        <w:t>s</w:t>
      </w:r>
      <w:r w:rsidR="00737F1D">
        <w:rPr>
          <w:rFonts w:ascii="Arial" w:hAnsi="Arial" w:cs="Arial"/>
        </w:rPr>
        <w:t xml:space="preserve"> de asignación</w:t>
      </w:r>
      <w:r w:rsidRPr="00F24ABD">
        <w:rPr>
          <w:rFonts w:ascii="Arial" w:hAnsi="Arial" w:cs="Arial"/>
        </w:rPr>
        <w:t xml:space="preserve">. </w:t>
      </w:r>
    </w:p>
    <w:p w14:paraId="6D476779" w14:textId="05CC0EE2" w:rsidR="00CB2DAC" w:rsidRPr="00F24ABD" w:rsidRDefault="00CB2DAC" w:rsidP="00FB2479">
      <w:pPr>
        <w:pStyle w:val="ListParagraph"/>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 xml:space="preserve">Transcurrido un mes desde el día de programación, el OS facilitará la información correspondiente a los resultados por participante en el mercado. </w:t>
      </w:r>
    </w:p>
    <w:p w14:paraId="67598298" w14:textId="00639FB7" w:rsidR="00CB2DAC" w:rsidRDefault="00CB2DAC" w:rsidP="00FB2479">
      <w:pPr>
        <w:pStyle w:val="ListParagraph"/>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 xml:space="preserve">A los 90 días respecto al día de programación, toda la información será pública </w:t>
      </w:r>
      <w:r w:rsidRPr="00CA5647">
        <w:rPr>
          <w:rFonts w:ascii="Arial" w:hAnsi="Arial" w:cs="Arial"/>
        </w:rPr>
        <w:t>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xml:space="preserve">, incluyendo precios de asignación y ofertas de regulación terciaria presentadas por los </w:t>
      </w:r>
      <w:r w:rsidR="008520F9">
        <w:rPr>
          <w:rFonts w:ascii="Arial" w:hAnsi="Arial" w:cs="Arial"/>
        </w:rPr>
        <w:t>PM</w:t>
      </w:r>
      <w:r>
        <w:rPr>
          <w:rFonts w:ascii="Arial" w:hAnsi="Arial" w:cs="Arial"/>
        </w:rPr>
        <w:t>.</w:t>
      </w:r>
    </w:p>
    <w:p w14:paraId="6FF3E1F3" w14:textId="32E66F33" w:rsidR="00090CE8" w:rsidRPr="009A6FAC" w:rsidRDefault="00844947" w:rsidP="00CE0011">
      <w:pPr>
        <w:pStyle w:val="Heading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Energía activada de r</w:t>
      </w:r>
      <w:r w:rsidR="00090CE8" w:rsidRPr="009A6FAC">
        <w:rPr>
          <w:rFonts w:ascii="Arial" w:hAnsi="Arial" w:cs="Arial"/>
          <w:color w:val="auto"/>
          <w:sz w:val="22"/>
          <w:szCs w:val="22"/>
        </w:rPr>
        <w:t>egulación secundaria</w:t>
      </w:r>
    </w:p>
    <w:p w14:paraId="503EC2FA" w14:textId="7F94D8B9" w:rsidR="0092249A" w:rsidRDefault="00CB2DAC" w:rsidP="000801A8">
      <w:pPr>
        <w:pStyle w:val="paragraph"/>
        <w:spacing w:before="120"/>
        <w:jc w:val="both"/>
        <w:textAlignment w:val="baseline"/>
        <w:rPr>
          <w:rFonts w:ascii="Arial" w:hAnsi="Arial" w:cs="Arial"/>
          <w:sz w:val="22"/>
          <w:szCs w:val="22"/>
        </w:rPr>
      </w:pPr>
      <w:del w:id="79" w:author="Red Eléctrica" w:date="2021-01-21T21:28:00Z">
        <w:r w:rsidDel="00F44550">
          <w:rPr>
            <w:rFonts w:ascii="Arial" w:hAnsi="Arial" w:cs="Arial"/>
            <w:sz w:val="22"/>
            <w:szCs w:val="22"/>
          </w:rPr>
          <w:delText>Con periodicidad diaria,</w:delText>
        </w:r>
        <w:r w:rsidR="00691680" w:rsidDel="00F44550">
          <w:rPr>
            <w:rFonts w:ascii="Arial" w:hAnsi="Arial" w:cs="Arial"/>
            <w:sz w:val="22"/>
            <w:szCs w:val="22"/>
          </w:rPr>
          <w:delText xml:space="preserve"> </w:delText>
        </w:r>
        <w:r w:rsidR="00691680" w:rsidRPr="00691680" w:rsidDel="00F44550">
          <w:rPr>
            <w:rFonts w:ascii="Arial" w:hAnsi="Arial" w:cs="Arial"/>
            <w:sz w:val="22"/>
            <w:szCs w:val="22"/>
          </w:rPr>
          <w:delText>antes de las 13:00 horas</w:delText>
        </w:r>
        <w:r w:rsidR="00882AB7" w:rsidDel="00F44550">
          <w:rPr>
            <w:rFonts w:ascii="Arial" w:hAnsi="Arial" w:cs="Arial"/>
            <w:sz w:val="22"/>
            <w:szCs w:val="22"/>
          </w:rPr>
          <w:delText xml:space="preserve"> </w:delText>
        </w:r>
        <w:r w:rsidR="00D941E7" w:rsidDel="00F44550">
          <w:rPr>
            <w:rFonts w:ascii="Arial" w:hAnsi="Arial" w:cs="Arial"/>
            <w:sz w:val="22"/>
            <w:szCs w:val="22"/>
          </w:rPr>
          <w:delText>con la información del día anterior</w:delText>
        </w:r>
        <w:r w:rsidR="00691680" w:rsidDel="00F44550">
          <w:rPr>
            <w:rFonts w:ascii="Arial" w:hAnsi="Arial" w:cs="Arial"/>
            <w:sz w:val="22"/>
            <w:szCs w:val="22"/>
          </w:rPr>
          <w:delText>,</w:delText>
        </w:r>
        <w:r w:rsidDel="00F44550">
          <w:rPr>
            <w:rFonts w:ascii="Arial" w:hAnsi="Arial" w:cs="Arial"/>
            <w:sz w:val="22"/>
            <w:szCs w:val="22"/>
          </w:rPr>
          <w:delText xml:space="preserve"> </w:delText>
        </w:r>
        <w:r w:rsidR="00CC5993" w:rsidDel="00F44550">
          <w:rPr>
            <w:rFonts w:ascii="Arial" w:hAnsi="Arial" w:cs="Arial"/>
            <w:sz w:val="22"/>
            <w:szCs w:val="22"/>
          </w:rPr>
          <w:delText>e</w:delText>
        </w:r>
        <w:r w:rsidR="00CC5993" w:rsidRPr="00CC5993" w:rsidDel="00F44550">
          <w:rPr>
            <w:rFonts w:ascii="Arial" w:hAnsi="Arial" w:cs="Arial"/>
            <w:sz w:val="22"/>
            <w:szCs w:val="22"/>
          </w:rPr>
          <w:delText>l OS publicará</w:delText>
        </w:r>
      </w:del>
      <w:ins w:id="80" w:author="Red Eléctrica" w:date="2021-01-21T21:28:00Z">
        <w:r w:rsidR="00F44550" w:rsidRPr="00F44550">
          <w:t xml:space="preserve"> </w:t>
        </w:r>
        <w:r w:rsidR="00F44550" w:rsidRPr="00F44550">
          <w:rPr>
            <w:rFonts w:ascii="Arial" w:hAnsi="Arial" w:cs="Arial"/>
            <w:sz w:val="22"/>
            <w:szCs w:val="22"/>
          </w:rPr>
          <w:t xml:space="preserve">El OS publicará, a más tardar, </w:t>
        </w:r>
      </w:ins>
      <w:ins w:id="81" w:author="Red Eléctrica" w:date="2021-02-05T10:31:00Z">
        <w:r w:rsidR="00F149E2">
          <w:rPr>
            <w:rFonts w:ascii="Arial" w:hAnsi="Arial" w:cs="Arial"/>
            <w:sz w:val="22"/>
            <w:szCs w:val="22"/>
          </w:rPr>
          <w:t>3</w:t>
        </w:r>
      </w:ins>
      <w:ins w:id="82" w:author="Red Eléctrica" w:date="2021-01-21T21:28:00Z">
        <w:r w:rsidR="00F44550" w:rsidRPr="00F44550">
          <w:rPr>
            <w:rFonts w:ascii="Arial" w:hAnsi="Arial" w:cs="Arial"/>
            <w:sz w:val="22"/>
            <w:szCs w:val="22"/>
          </w:rPr>
          <w:t>0 minutos después del correspondiente periodo de programación cuarto-horario la siguiente información</w:t>
        </w:r>
      </w:ins>
      <w:r w:rsidR="0092249A">
        <w:rPr>
          <w:rFonts w:ascii="Arial" w:hAnsi="Arial" w:cs="Arial"/>
          <w:sz w:val="22"/>
          <w:szCs w:val="22"/>
        </w:rPr>
        <w:t>:</w:t>
      </w:r>
    </w:p>
    <w:p w14:paraId="7A301438" w14:textId="55A0BC2E" w:rsidR="00090CE8" w:rsidRPr="0092249A" w:rsidRDefault="0092249A" w:rsidP="00F149E2">
      <w:pPr>
        <w:pStyle w:val="TextonormalREE"/>
        <w:numPr>
          <w:ilvl w:val="0"/>
          <w:numId w:val="12"/>
        </w:numPr>
        <w:spacing w:before="120" w:after="0" w:line="240" w:lineRule="auto"/>
      </w:pPr>
      <w:r>
        <w:t>V</w:t>
      </w:r>
      <w:r w:rsidR="00716408" w:rsidRPr="0092249A">
        <w:t>olumen total agregado de energía de regulación secundaria a subir y a bajar</w:t>
      </w:r>
      <w:r w:rsidR="00CC5993" w:rsidRPr="0092249A">
        <w:t xml:space="preserve"> y el precio marginal correspondiente a la activación de energía secundaria</w:t>
      </w:r>
      <w:r w:rsidR="00716408" w:rsidRPr="0092249A">
        <w:t>.</w:t>
      </w:r>
    </w:p>
    <w:p w14:paraId="521DB905" w14:textId="645D128A" w:rsidR="00131AF7" w:rsidRPr="00E90CDE" w:rsidRDefault="00131AF7" w:rsidP="00543A05">
      <w:pPr>
        <w:pStyle w:val="TextonormalREE"/>
        <w:spacing w:before="120" w:after="0" w:line="240" w:lineRule="auto"/>
        <w:rPr>
          <w:color w:val="000000" w:themeColor="text1"/>
        </w:rPr>
      </w:pPr>
      <w:r>
        <w:rPr>
          <w:color w:val="000000" w:themeColor="text1"/>
        </w:rPr>
        <w:t>E</w:t>
      </w:r>
      <w:r w:rsidRPr="009D58E3">
        <w:rPr>
          <w:color w:val="000000" w:themeColor="text1"/>
        </w:rPr>
        <w:t>l primer día laborable siguiente al día D</w:t>
      </w:r>
      <w:r>
        <w:rPr>
          <w:color w:val="000000" w:themeColor="text1"/>
        </w:rPr>
        <w:t>, el OS publicará:</w:t>
      </w:r>
    </w:p>
    <w:p w14:paraId="3076E7AC" w14:textId="1657B468" w:rsidR="00A6380F" w:rsidRPr="00E05077" w:rsidRDefault="00A6380F" w:rsidP="00F149E2">
      <w:pPr>
        <w:pStyle w:val="TextonormalREE"/>
        <w:numPr>
          <w:ilvl w:val="0"/>
          <w:numId w:val="12"/>
        </w:numPr>
        <w:spacing w:before="120" w:after="0" w:line="240" w:lineRule="auto"/>
        <w:rPr>
          <w:color w:val="000000" w:themeColor="text1"/>
        </w:rPr>
      </w:pPr>
      <w:r w:rsidRPr="00A223DA">
        <w:t>Volumen</w:t>
      </w:r>
      <w:r w:rsidRPr="00E05077">
        <w:rPr>
          <w:color w:val="000000" w:themeColor="text1"/>
        </w:rPr>
        <w:t xml:space="preserve"> de energía compensada de importación y exportación del sistema peninsular español por aplicación del proceso de compensación de desequilibrios en la plataforma europea de IN</w:t>
      </w:r>
      <w:r w:rsidR="00E90CDE">
        <w:rPr>
          <w:color w:val="000000" w:themeColor="text1"/>
        </w:rPr>
        <w:t>,</w:t>
      </w:r>
      <w:r w:rsidR="00BB0680" w:rsidRPr="00BB0680">
        <w:rPr>
          <w:color w:val="000000" w:themeColor="text1"/>
        </w:rPr>
        <w:t xml:space="preserve"> </w:t>
      </w:r>
    </w:p>
    <w:p w14:paraId="01EE2E4F" w14:textId="16FA7CFD" w:rsidR="00131AF7" w:rsidRDefault="00131AF7" w:rsidP="00BE6FED">
      <w:pPr>
        <w:pStyle w:val="TextonormalREE"/>
        <w:spacing w:before="120" w:after="0" w:line="240" w:lineRule="auto"/>
        <w:rPr>
          <w:color w:val="000000" w:themeColor="text1"/>
        </w:rPr>
      </w:pPr>
      <w:r>
        <w:rPr>
          <w:color w:val="000000" w:themeColor="text1"/>
        </w:rPr>
        <w:t>Mensualmente, el OS publicará:</w:t>
      </w:r>
    </w:p>
    <w:p w14:paraId="1FCFCECF" w14:textId="29394D50" w:rsidR="009D3C5F" w:rsidRDefault="00A6380F" w:rsidP="00F149E2">
      <w:pPr>
        <w:pStyle w:val="TextonormalREE"/>
        <w:numPr>
          <w:ilvl w:val="0"/>
          <w:numId w:val="12"/>
        </w:numPr>
        <w:spacing w:before="120" w:after="0" w:line="240" w:lineRule="auto"/>
        <w:rPr>
          <w:color w:val="000000" w:themeColor="text1"/>
        </w:rPr>
      </w:pPr>
      <w:r w:rsidRPr="00F5413E">
        <w:rPr>
          <w:color w:val="000000" w:themeColor="text1"/>
        </w:rPr>
        <w:t xml:space="preserve">Precios cuarto-horarios del proceso de IN </w:t>
      </w:r>
      <w:r>
        <w:rPr>
          <w:color w:val="000000" w:themeColor="text1"/>
        </w:rPr>
        <w:t>de aplicación</w:t>
      </w:r>
      <w:r w:rsidRPr="00F5413E">
        <w:rPr>
          <w:color w:val="000000" w:themeColor="text1"/>
        </w:rPr>
        <w:t xml:space="preserve"> al bloque de control peninsular</w:t>
      </w:r>
      <w:r>
        <w:rPr>
          <w:color w:val="000000" w:themeColor="text1"/>
        </w:rPr>
        <w:t xml:space="preserve"> españo</w:t>
      </w:r>
      <w:r w:rsidR="00523E94">
        <w:rPr>
          <w:color w:val="000000" w:themeColor="text1"/>
        </w:rPr>
        <w:t>l</w:t>
      </w:r>
      <w:r w:rsidR="00BB0680" w:rsidRPr="009D58E3">
        <w:rPr>
          <w:color w:val="000000" w:themeColor="text1"/>
        </w:rPr>
        <w:t xml:space="preserve"> calculados por la plataforma europea de IN</w:t>
      </w:r>
    </w:p>
    <w:p w14:paraId="2184ACBF" w14:textId="23B65984" w:rsidR="00CA5647" w:rsidRPr="009A6FAC" w:rsidDel="005E6132" w:rsidRDefault="00CA5647" w:rsidP="00CE0011">
      <w:pPr>
        <w:pStyle w:val="Heading1"/>
        <w:numPr>
          <w:ilvl w:val="1"/>
          <w:numId w:val="30"/>
        </w:numPr>
        <w:spacing w:line="240" w:lineRule="auto"/>
        <w:ind w:left="426"/>
        <w:jc w:val="both"/>
        <w:rPr>
          <w:rFonts w:ascii="Arial" w:hAnsi="Arial" w:cs="Arial"/>
          <w:color w:val="auto"/>
          <w:sz w:val="22"/>
          <w:szCs w:val="22"/>
        </w:rPr>
      </w:pPr>
      <w:r w:rsidRPr="009A6FAC" w:rsidDel="005E6132">
        <w:rPr>
          <w:rFonts w:ascii="Arial" w:hAnsi="Arial" w:cs="Arial"/>
          <w:color w:val="auto"/>
          <w:sz w:val="22"/>
          <w:szCs w:val="22"/>
        </w:rPr>
        <w:t xml:space="preserve">Servicio de gestión de la demanda de interrumpibilidad. </w:t>
      </w:r>
    </w:p>
    <w:p w14:paraId="79E3CD5C" w14:textId="6933EAE6" w:rsidR="00045427" w:rsidRPr="00CA5647" w:rsidDel="005E6132" w:rsidRDefault="00045427" w:rsidP="000801A8">
      <w:pPr>
        <w:spacing w:before="120" w:after="0" w:line="240" w:lineRule="auto"/>
        <w:jc w:val="both"/>
        <w:rPr>
          <w:rFonts w:ascii="Arial" w:hAnsi="Arial" w:cs="Arial"/>
        </w:rPr>
      </w:pPr>
      <w:r w:rsidDel="005E6132">
        <w:rPr>
          <w:rFonts w:ascii="Arial" w:hAnsi="Arial" w:cs="Arial"/>
        </w:rPr>
        <w:t>El OS facilitará la siguiente información</w:t>
      </w:r>
      <w:r w:rsidR="005016FD" w:rsidDel="005E6132">
        <w:rPr>
          <w:rFonts w:ascii="Arial" w:hAnsi="Arial" w:cs="Arial"/>
        </w:rPr>
        <w:t xml:space="preserve"> </w:t>
      </w:r>
      <w:r w:rsidR="005016FD" w:rsidRPr="005016FD" w:rsidDel="005E6132">
        <w:rPr>
          <w:rFonts w:ascii="Arial" w:hAnsi="Arial" w:cs="Arial"/>
        </w:rPr>
        <w:t>a más tardar, 30 minutos después del correspondiente periodo de programación</w:t>
      </w:r>
      <w:r w:rsidR="00C64CE0" w:rsidDel="005E6132">
        <w:rPr>
          <w:rFonts w:ascii="Arial" w:hAnsi="Arial" w:cs="Arial"/>
        </w:rPr>
        <w:t>,</w:t>
      </w:r>
      <w:r w:rsidR="005016FD" w:rsidRPr="005016FD" w:rsidDel="005E6132">
        <w:rPr>
          <w:rFonts w:ascii="Arial" w:hAnsi="Arial" w:cs="Arial"/>
        </w:rPr>
        <w:t xml:space="preserve"> la siguiente información</w:t>
      </w:r>
      <w:r w:rsidDel="005E6132">
        <w:rPr>
          <w:rFonts w:ascii="Arial" w:hAnsi="Arial" w:cs="Arial"/>
        </w:rPr>
        <w:t xml:space="preserve">: </w:t>
      </w:r>
    </w:p>
    <w:p w14:paraId="334A488B" w14:textId="057DD3DE" w:rsidR="00CA5647" w:rsidRPr="00045427" w:rsidDel="005E6132" w:rsidRDefault="00CA5647" w:rsidP="00F149E2">
      <w:pPr>
        <w:pStyle w:val="ListParagraph"/>
        <w:numPr>
          <w:ilvl w:val="0"/>
          <w:numId w:val="7"/>
        </w:numPr>
        <w:spacing w:before="120" w:after="0" w:line="240" w:lineRule="auto"/>
        <w:jc w:val="both"/>
        <w:rPr>
          <w:rFonts w:ascii="Arial" w:hAnsi="Arial" w:cs="Arial"/>
        </w:rPr>
      </w:pPr>
      <w:r w:rsidRPr="00045427" w:rsidDel="005E6132">
        <w:rPr>
          <w:rFonts w:ascii="Arial" w:hAnsi="Arial" w:cs="Arial"/>
        </w:rPr>
        <w:t xml:space="preserve">Volumen de demanda interrumpible (potencia activa que se podría dejar de consumir por los proveedores del servicio de interrumpibilidad en el caso de la aplicación de una orden de reducción de potencial). </w:t>
      </w:r>
    </w:p>
    <w:p w14:paraId="43CDDBBB" w14:textId="4F59C71F" w:rsidR="00CA5647" w:rsidRPr="00045427" w:rsidDel="005E6132" w:rsidRDefault="00CA5647" w:rsidP="00F149E2">
      <w:pPr>
        <w:pStyle w:val="ListParagraph"/>
        <w:numPr>
          <w:ilvl w:val="0"/>
          <w:numId w:val="7"/>
        </w:numPr>
        <w:spacing w:before="120" w:after="0" w:line="240" w:lineRule="auto"/>
        <w:jc w:val="both"/>
        <w:rPr>
          <w:rFonts w:ascii="Arial" w:hAnsi="Arial" w:cs="Arial"/>
        </w:rPr>
      </w:pPr>
      <w:r w:rsidRPr="00045427" w:rsidDel="005E6132">
        <w:rPr>
          <w:rFonts w:ascii="Arial" w:hAnsi="Arial" w:cs="Arial"/>
        </w:rPr>
        <w:t>Tras cada activación del servicio de interrumpibilidad, el OS hará pública la información de volumen de recurso interrumpible solicitado por aplicación de interrumpibilidad (MWh)</w:t>
      </w:r>
      <w:r w:rsidR="00D17F8F" w:rsidDel="005E6132">
        <w:rPr>
          <w:rFonts w:ascii="Arial" w:hAnsi="Arial" w:cs="Arial"/>
        </w:rPr>
        <w:t xml:space="preserve">, </w:t>
      </w:r>
      <w:r w:rsidR="00DC457B" w:rsidDel="005E6132">
        <w:rPr>
          <w:rFonts w:ascii="Arial" w:hAnsi="Arial" w:cs="Arial"/>
        </w:rPr>
        <w:t xml:space="preserve">desglosado por </w:t>
      </w:r>
      <w:r w:rsidR="00895F57" w:rsidDel="005E6132">
        <w:rPr>
          <w:rFonts w:ascii="Arial" w:hAnsi="Arial" w:cs="Arial"/>
        </w:rPr>
        <w:t>los siguientes criterios:</w:t>
      </w:r>
    </w:p>
    <w:p w14:paraId="4B73699A" w14:textId="187A2FF0" w:rsidR="00CA5647" w:rsidRPr="00CA5647" w:rsidDel="005E6132" w:rsidRDefault="00CA5647" w:rsidP="00F149E2">
      <w:pPr>
        <w:pStyle w:val="ListParagraph"/>
        <w:numPr>
          <w:ilvl w:val="1"/>
          <w:numId w:val="7"/>
        </w:numPr>
        <w:spacing w:before="120" w:after="0" w:line="240" w:lineRule="auto"/>
        <w:ind w:left="1434" w:hanging="357"/>
        <w:contextualSpacing w:val="0"/>
        <w:jc w:val="both"/>
        <w:rPr>
          <w:rFonts w:ascii="Arial" w:hAnsi="Arial" w:cs="Arial"/>
        </w:rPr>
      </w:pPr>
      <w:r w:rsidRPr="00CA5647" w:rsidDel="005E6132">
        <w:rPr>
          <w:rFonts w:ascii="Arial" w:hAnsi="Arial" w:cs="Arial"/>
        </w:rPr>
        <w:t xml:space="preserve">Por criterios económicos. </w:t>
      </w:r>
    </w:p>
    <w:p w14:paraId="25A71C87" w14:textId="34C5BC81" w:rsidR="00CA5647" w:rsidRPr="00CA5647" w:rsidDel="005E6132" w:rsidRDefault="00CA5647" w:rsidP="00F149E2">
      <w:pPr>
        <w:pStyle w:val="ListParagraph"/>
        <w:numPr>
          <w:ilvl w:val="1"/>
          <w:numId w:val="7"/>
        </w:numPr>
        <w:spacing w:before="120" w:after="0" w:line="240" w:lineRule="auto"/>
        <w:jc w:val="both"/>
        <w:rPr>
          <w:rFonts w:ascii="Arial" w:hAnsi="Arial" w:cs="Arial"/>
        </w:rPr>
      </w:pPr>
      <w:r w:rsidRPr="00CA5647" w:rsidDel="005E6132">
        <w:rPr>
          <w:rFonts w:ascii="Arial" w:hAnsi="Arial" w:cs="Arial"/>
        </w:rPr>
        <w:t xml:space="preserve">Por criterios técnicos. </w:t>
      </w:r>
    </w:p>
    <w:p w14:paraId="16FE29E2" w14:textId="574FBD14" w:rsidR="00CA5647" w:rsidDel="005E6132" w:rsidRDefault="00CA5647" w:rsidP="00F149E2">
      <w:pPr>
        <w:pStyle w:val="ListParagraph"/>
        <w:numPr>
          <w:ilvl w:val="1"/>
          <w:numId w:val="7"/>
        </w:numPr>
        <w:spacing w:before="120" w:after="0" w:line="240" w:lineRule="auto"/>
        <w:jc w:val="both"/>
        <w:rPr>
          <w:rFonts w:ascii="Arial" w:hAnsi="Arial" w:cs="Arial"/>
        </w:rPr>
      </w:pPr>
      <w:r w:rsidRPr="00CA5647" w:rsidDel="005E6132">
        <w:rPr>
          <w:rFonts w:ascii="Arial" w:hAnsi="Arial" w:cs="Arial"/>
        </w:rPr>
        <w:t>A efectos de comprobación del funcionamiento efectivo del</w:t>
      </w:r>
      <w:r w:rsidR="00045427" w:rsidDel="005E6132">
        <w:rPr>
          <w:rFonts w:ascii="Arial" w:hAnsi="Arial" w:cs="Arial"/>
        </w:rPr>
        <w:t xml:space="preserve"> </w:t>
      </w:r>
      <w:r w:rsidRPr="00CA5647" w:rsidDel="005E6132">
        <w:rPr>
          <w:rFonts w:ascii="Arial" w:hAnsi="Arial" w:cs="Arial"/>
        </w:rPr>
        <w:t xml:space="preserve">servicio. </w:t>
      </w:r>
    </w:p>
    <w:p w14:paraId="2F99777A" w14:textId="7DC93955" w:rsidR="00C333BE" w:rsidRPr="00682E53" w:rsidRDefault="008F5592" w:rsidP="00CE0011">
      <w:pPr>
        <w:pStyle w:val="Heading1"/>
        <w:numPr>
          <w:ilvl w:val="1"/>
          <w:numId w:val="30"/>
        </w:numPr>
        <w:spacing w:line="240" w:lineRule="auto"/>
        <w:ind w:left="426"/>
        <w:jc w:val="both"/>
        <w:rPr>
          <w:rFonts w:ascii="Arial" w:hAnsi="Arial" w:cs="Arial"/>
          <w:color w:val="auto"/>
          <w:sz w:val="22"/>
          <w:szCs w:val="22"/>
        </w:rPr>
      </w:pPr>
      <w:r w:rsidRPr="00682E53">
        <w:rPr>
          <w:rFonts w:ascii="Arial" w:hAnsi="Arial" w:cs="Arial"/>
          <w:color w:val="auto"/>
          <w:sz w:val="22"/>
          <w:szCs w:val="22"/>
        </w:rPr>
        <w:t>Desvíos</w:t>
      </w:r>
    </w:p>
    <w:p w14:paraId="2D895BE3" w14:textId="47F46A3F" w:rsidR="00055F57" w:rsidRDefault="00055F57" w:rsidP="000801A8">
      <w:pPr>
        <w:spacing w:before="120" w:after="0" w:line="240" w:lineRule="auto"/>
        <w:jc w:val="both"/>
        <w:rPr>
          <w:rFonts w:ascii="Arial" w:hAnsi="Arial" w:cs="Arial"/>
        </w:rPr>
      </w:pPr>
      <w:r>
        <w:rPr>
          <w:rFonts w:ascii="Arial" w:hAnsi="Arial" w:cs="Arial"/>
        </w:rPr>
        <w:t>El OS</w:t>
      </w:r>
      <w:r w:rsidR="00B54F4E">
        <w:rPr>
          <w:rFonts w:ascii="Arial" w:hAnsi="Arial" w:cs="Arial"/>
        </w:rPr>
        <w:t xml:space="preserve">, antes de transcurridos 30 minutos desde </w:t>
      </w:r>
      <w:del w:id="83" w:author="Red Eléctrica" w:date="2021-02-04T19:39:00Z">
        <w:r w:rsidR="00614BE4" w:rsidDel="00A51CB0">
          <w:rPr>
            <w:rFonts w:ascii="Arial" w:hAnsi="Arial" w:cs="Arial"/>
          </w:rPr>
          <w:delText>la hora</w:delText>
        </w:r>
      </w:del>
      <w:ins w:id="84" w:author="Red Eléctrica" w:date="2021-02-04T19:39:00Z">
        <w:r w:rsidR="00A51CB0">
          <w:rPr>
            <w:rFonts w:ascii="Arial" w:hAnsi="Arial" w:cs="Arial"/>
          </w:rPr>
          <w:t>el periodo</w:t>
        </w:r>
      </w:ins>
      <w:r w:rsidR="00614BE4">
        <w:rPr>
          <w:rFonts w:ascii="Arial" w:hAnsi="Arial" w:cs="Arial"/>
        </w:rPr>
        <w:t xml:space="preserve"> de </w:t>
      </w:r>
      <w:del w:id="85" w:author="Red Eléctrica" w:date="2021-02-04T19:41:00Z">
        <w:r w:rsidR="00614BE4" w:rsidDel="002B4E5B">
          <w:rPr>
            <w:rFonts w:ascii="Arial" w:hAnsi="Arial" w:cs="Arial"/>
          </w:rPr>
          <w:delText>programación</w:delText>
        </w:r>
      </w:del>
      <w:ins w:id="86" w:author="Red Eléctrica" w:date="2021-02-04T19:41:00Z">
        <w:r w:rsidR="002B4E5B">
          <w:rPr>
            <w:rFonts w:ascii="Arial" w:hAnsi="Arial" w:cs="Arial"/>
          </w:rPr>
          <w:t>liquidación del desvío</w:t>
        </w:r>
      </w:ins>
      <w:r w:rsidR="00614BE4">
        <w:rPr>
          <w:rFonts w:ascii="Arial" w:hAnsi="Arial" w:cs="Arial"/>
        </w:rPr>
        <w:t>,</w:t>
      </w:r>
      <w:r>
        <w:rPr>
          <w:rFonts w:ascii="Arial" w:hAnsi="Arial" w:cs="Arial"/>
        </w:rPr>
        <w:t xml:space="preserve"> facilitará la siguiente información:</w:t>
      </w:r>
    </w:p>
    <w:p w14:paraId="21A1AF7E" w14:textId="77777777" w:rsidR="00CF0853" w:rsidRDefault="00CF0853" w:rsidP="00F149E2">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Energía de balance neta del sistema</w:t>
      </w:r>
    </w:p>
    <w:p w14:paraId="0996E1C5" w14:textId="77777777" w:rsidR="008F5592" w:rsidRDefault="004B37CC" w:rsidP="00F149E2">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Precio del desvío</w:t>
      </w:r>
      <w:r w:rsidR="009C5D61">
        <w:rPr>
          <w:rFonts w:ascii="Arial" w:hAnsi="Arial" w:cs="Arial"/>
        </w:rPr>
        <w:t xml:space="preserve"> a subir y a bajar</w:t>
      </w:r>
      <w:r>
        <w:rPr>
          <w:rFonts w:ascii="Arial" w:hAnsi="Arial" w:cs="Arial"/>
        </w:rPr>
        <w:t xml:space="preserve"> </w:t>
      </w:r>
    </w:p>
    <w:p w14:paraId="075DC1F5" w14:textId="17B2E639" w:rsidR="00B86D17" w:rsidRPr="00682E53" w:rsidRDefault="00B86D17" w:rsidP="00CE0011">
      <w:pPr>
        <w:pStyle w:val="Heading1"/>
        <w:numPr>
          <w:ilvl w:val="1"/>
          <w:numId w:val="30"/>
        </w:numPr>
        <w:spacing w:line="240" w:lineRule="auto"/>
        <w:ind w:left="426"/>
        <w:jc w:val="both"/>
        <w:rPr>
          <w:rFonts w:ascii="Arial" w:hAnsi="Arial" w:cs="Arial"/>
          <w:color w:val="auto"/>
          <w:sz w:val="22"/>
          <w:szCs w:val="22"/>
        </w:rPr>
      </w:pPr>
      <w:r w:rsidRPr="00682E53">
        <w:rPr>
          <w:rFonts w:ascii="Arial" w:hAnsi="Arial" w:cs="Arial"/>
          <w:color w:val="auto"/>
          <w:sz w:val="22"/>
          <w:szCs w:val="22"/>
        </w:rPr>
        <w:t xml:space="preserve">Enlace sistema eléctrico peninsular-sistema eléctrico balear. </w:t>
      </w:r>
    </w:p>
    <w:p w14:paraId="32E68EF9" w14:textId="77777777" w:rsidR="00B86D17" w:rsidRPr="005875CC" w:rsidRDefault="00B86D17" w:rsidP="00F149E2">
      <w:pPr>
        <w:pStyle w:val="ListParagraph"/>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t xml:space="preserve">La capacidad programable del enlace entre el sistema eléctrico peninsular y el sistema eléctrico balear, actualizada en tiempo real. </w:t>
      </w:r>
    </w:p>
    <w:p w14:paraId="5207BE6C" w14:textId="5BE9DA24" w:rsidR="00B86D17" w:rsidRPr="005875CC" w:rsidRDefault="00B86D17" w:rsidP="00F149E2">
      <w:pPr>
        <w:pStyle w:val="ListParagraph"/>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t>Resultado agregado del programa de entrega de energía a través del enlace</w:t>
      </w:r>
      <w:r w:rsidR="005875CC" w:rsidRPr="005875CC">
        <w:rPr>
          <w:rFonts w:ascii="Arial" w:hAnsi="Arial" w:cs="Arial"/>
        </w:rPr>
        <w:t xml:space="preserve"> </w:t>
      </w:r>
      <w:r w:rsidRPr="005875CC">
        <w:rPr>
          <w:rFonts w:ascii="Arial" w:hAnsi="Arial" w:cs="Arial"/>
        </w:rPr>
        <w:t>Península-Baleares en los diferentes horizontes de programación</w:t>
      </w:r>
      <w:r w:rsidR="006F7EE3">
        <w:rPr>
          <w:rFonts w:ascii="Arial" w:hAnsi="Arial" w:cs="Arial"/>
        </w:rPr>
        <w:t xml:space="preserve"> </w:t>
      </w:r>
      <w:r w:rsidR="006F7EE3" w:rsidRPr="00D55DD1">
        <w:rPr>
          <w:rFonts w:ascii="Arial" w:hAnsi="Arial" w:cs="Arial"/>
        </w:rPr>
        <w:t>(programas PDBF, PDVP, PHF</w:t>
      </w:r>
      <w:r w:rsidR="00DF5555">
        <w:rPr>
          <w:rFonts w:ascii="Arial" w:hAnsi="Arial" w:cs="Arial"/>
        </w:rPr>
        <w:t xml:space="preserve"> </w:t>
      </w:r>
      <w:r w:rsidR="006F7EE3">
        <w:rPr>
          <w:rFonts w:ascii="Arial" w:hAnsi="Arial" w:cs="Arial"/>
        </w:rPr>
        <w:t>y</w:t>
      </w:r>
      <w:r w:rsidR="006F7EE3" w:rsidRPr="00D55DD1">
        <w:rPr>
          <w:rFonts w:ascii="Arial" w:hAnsi="Arial" w:cs="Arial"/>
        </w:rPr>
        <w:t xml:space="preserve"> P</w:t>
      </w:r>
      <w:r w:rsidR="006F7EE3">
        <w:rPr>
          <w:rFonts w:ascii="Arial" w:hAnsi="Arial" w:cs="Arial"/>
        </w:rPr>
        <w:t>48</w:t>
      </w:r>
      <w:r w:rsidR="006F7EE3" w:rsidRPr="00D55DD1">
        <w:rPr>
          <w:rFonts w:ascii="Arial" w:hAnsi="Arial" w:cs="Arial"/>
        </w:rPr>
        <w:t>)</w:t>
      </w:r>
      <w:r w:rsidRPr="005875CC">
        <w:rPr>
          <w:rFonts w:ascii="Arial" w:hAnsi="Arial" w:cs="Arial"/>
        </w:rPr>
        <w:t xml:space="preserve">. </w:t>
      </w:r>
    </w:p>
    <w:p w14:paraId="0E211885" w14:textId="508996E5" w:rsidR="00B86D17" w:rsidRDefault="00B86D17" w:rsidP="00F149E2">
      <w:pPr>
        <w:pStyle w:val="ListParagraph"/>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t xml:space="preserve">Resultado agregado de los redespachos aplicados en tiempo real sobre el programa de entrega de energía a través del enlace Península-Baleares. </w:t>
      </w:r>
    </w:p>
    <w:p w14:paraId="4F2EDD26" w14:textId="07DD78B4" w:rsidR="004271C0" w:rsidRPr="006533E2" w:rsidRDefault="004271C0" w:rsidP="00CE0011">
      <w:pPr>
        <w:pStyle w:val="Heading1"/>
        <w:numPr>
          <w:ilvl w:val="0"/>
          <w:numId w:val="30"/>
        </w:numPr>
        <w:spacing w:line="240" w:lineRule="auto"/>
        <w:jc w:val="both"/>
        <w:rPr>
          <w:rFonts w:ascii="Arial" w:hAnsi="Arial" w:cs="Arial"/>
          <w:color w:val="auto"/>
          <w:sz w:val="22"/>
          <w:szCs w:val="22"/>
        </w:rPr>
      </w:pPr>
      <w:r w:rsidRPr="006533E2">
        <w:rPr>
          <w:rFonts w:ascii="Arial" w:hAnsi="Arial" w:cs="Arial"/>
          <w:color w:val="auto"/>
          <w:sz w:val="22"/>
          <w:szCs w:val="22"/>
        </w:rPr>
        <w:t xml:space="preserve">Información confidencial </w:t>
      </w:r>
    </w:p>
    <w:p w14:paraId="53E6D7A4" w14:textId="7E5DA614" w:rsidR="004271C0" w:rsidRPr="006533E2" w:rsidRDefault="004271C0" w:rsidP="00CE0011">
      <w:pPr>
        <w:pStyle w:val="Heading1"/>
        <w:numPr>
          <w:ilvl w:val="1"/>
          <w:numId w:val="30"/>
        </w:numPr>
        <w:spacing w:line="240" w:lineRule="auto"/>
        <w:jc w:val="both"/>
        <w:rPr>
          <w:rFonts w:ascii="Arial" w:hAnsi="Arial" w:cs="Arial"/>
          <w:color w:val="auto"/>
          <w:sz w:val="22"/>
          <w:szCs w:val="22"/>
        </w:rPr>
      </w:pPr>
      <w:r w:rsidRPr="006533E2">
        <w:rPr>
          <w:rFonts w:ascii="Arial" w:hAnsi="Arial" w:cs="Arial"/>
          <w:color w:val="auto"/>
          <w:sz w:val="22"/>
          <w:szCs w:val="22"/>
        </w:rPr>
        <w:t>Información por unidad de programación</w:t>
      </w:r>
      <w:r w:rsidR="00CD2CEC" w:rsidRPr="006533E2">
        <w:rPr>
          <w:rFonts w:ascii="Arial" w:hAnsi="Arial" w:cs="Arial"/>
          <w:color w:val="auto"/>
          <w:sz w:val="22"/>
          <w:szCs w:val="22"/>
        </w:rPr>
        <w:t xml:space="preserve"> que deviene a pública transcurridos los plazos de confidencialidad</w:t>
      </w:r>
    </w:p>
    <w:p w14:paraId="59EB8A70" w14:textId="21E80E57" w:rsidR="004271C0" w:rsidRPr="00D55DD1" w:rsidRDefault="004271C0" w:rsidP="000801A8">
      <w:pPr>
        <w:spacing w:before="120" w:after="0" w:line="240" w:lineRule="auto"/>
        <w:jc w:val="both"/>
        <w:rPr>
          <w:rFonts w:ascii="Arial" w:hAnsi="Arial" w:cs="Arial"/>
        </w:rPr>
      </w:pPr>
      <w:r>
        <w:rPr>
          <w:rFonts w:ascii="Arial" w:hAnsi="Arial" w:cs="Arial"/>
        </w:rPr>
        <w:t xml:space="preserve">El OS comunicará a </w:t>
      </w:r>
      <w:r w:rsidRPr="00D55DD1">
        <w:rPr>
          <w:rFonts w:ascii="Arial" w:hAnsi="Arial" w:cs="Arial"/>
        </w:rPr>
        <w:t xml:space="preserve">cada </w:t>
      </w:r>
      <w:r>
        <w:rPr>
          <w:rFonts w:ascii="Arial" w:hAnsi="Arial" w:cs="Arial"/>
        </w:rPr>
        <w:t>participante en el mercado</w:t>
      </w:r>
      <w:r w:rsidRPr="00D55DD1">
        <w:rPr>
          <w:rFonts w:ascii="Arial" w:hAnsi="Arial" w:cs="Arial"/>
        </w:rPr>
        <w:t xml:space="preserve">, de forma confidencial, la información correspondiente </w:t>
      </w:r>
      <w:r w:rsidR="002B06B9">
        <w:rPr>
          <w:rFonts w:ascii="Arial" w:hAnsi="Arial" w:cs="Arial"/>
        </w:rPr>
        <w:t xml:space="preserve">a </w:t>
      </w:r>
      <w:r>
        <w:rPr>
          <w:rFonts w:ascii="Arial" w:hAnsi="Arial" w:cs="Arial"/>
        </w:rPr>
        <w:t>sus</w:t>
      </w:r>
      <w:r w:rsidRPr="00D55DD1">
        <w:rPr>
          <w:rFonts w:ascii="Arial" w:hAnsi="Arial" w:cs="Arial"/>
        </w:rPr>
        <w:t xml:space="preserve"> unidades programación, en los plazos indicados en el procedimiento de operación por el que se establece</w:t>
      </w:r>
      <w:r>
        <w:rPr>
          <w:rFonts w:ascii="Arial" w:hAnsi="Arial" w:cs="Arial"/>
        </w:rPr>
        <w:t xml:space="preserve"> el proceso de programación resultante de dichos procesos:</w:t>
      </w:r>
      <w:r w:rsidRPr="00D55DD1">
        <w:rPr>
          <w:rFonts w:ascii="Arial" w:hAnsi="Arial" w:cs="Arial"/>
        </w:rPr>
        <w:t xml:space="preserve"> </w:t>
      </w:r>
    </w:p>
    <w:p w14:paraId="3C2ADF0D" w14:textId="77777777" w:rsidR="004271C0"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Subastas de capacidad de contratos bilaterales en interconexiones en las que no existe un mecanismo coordinado de capacidad.</w:t>
      </w:r>
    </w:p>
    <w:p w14:paraId="53BBD2EF" w14:textId="6F407966" w:rsidR="004271C0" w:rsidRPr="00D55DD1"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sidRPr="00D55DD1">
        <w:rPr>
          <w:rFonts w:ascii="Arial" w:hAnsi="Arial" w:cs="Arial"/>
        </w:rPr>
        <w:t xml:space="preserve">Programación de la operación del sistema en el mercado </w:t>
      </w:r>
      <w:r w:rsidR="008B35A8">
        <w:rPr>
          <w:rFonts w:ascii="Arial" w:hAnsi="Arial" w:cs="Arial"/>
        </w:rPr>
        <w:t xml:space="preserve">mayorista de electricidad </w:t>
      </w:r>
      <w:r w:rsidRPr="00D55DD1">
        <w:rPr>
          <w:rFonts w:ascii="Arial" w:hAnsi="Arial" w:cs="Arial"/>
        </w:rPr>
        <w:t>(programas PDBF, PDVP, PHF</w:t>
      </w:r>
      <w:r>
        <w:rPr>
          <w:rFonts w:ascii="Arial" w:hAnsi="Arial" w:cs="Arial"/>
        </w:rPr>
        <w:t xml:space="preserve"> y</w:t>
      </w:r>
      <w:r w:rsidRPr="00D55DD1">
        <w:rPr>
          <w:rFonts w:ascii="Arial" w:hAnsi="Arial" w:cs="Arial"/>
        </w:rPr>
        <w:t xml:space="preserve"> PHFC</w:t>
      </w:r>
      <w:r w:rsidR="00CC28F3">
        <w:rPr>
          <w:rFonts w:ascii="Arial" w:hAnsi="Arial" w:cs="Arial"/>
        </w:rPr>
        <w:t xml:space="preserve"> publicados por el OS</w:t>
      </w:r>
      <w:r w:rsidRPr="00D55DD1">
        <w:rPr>
          <w:rFonts w:ascii="Arial" w:hAnsi="Arial" w:cs="Arial"/>
        </w:rPr>
        <w:t xml:space="preserve">). </w:t>
      </w:r>
    </w:p>
    <w:p w14:paraId="6797F32A" w14:textId="20EA8C48" w:rsidR="004271C0"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Asignaciones y redespachos de los diferentes s</w:t>
      </w:r>
      <w:r w:rsidRPr="00D55DD1">
        <w:rPr>
          <w:rFonts w:ascii="Arial" w:hAnsi="Arial" w:cs="Arial"/>
        </w:rPr>
        <w:t>ervicios de ajuste del sistema</w:t>
      </w:r>
      <w:r w:rsidR="00D508D9">
        <w:rPr>
          <w:rFonts w:ascii="Arial" w:hAnsi="Arial" w:cs="Arial"/>
        </w:rPr>
        <w:t>.</w:t>
      </w:r>
    </w:p>
    <w:p w14:paraId="4B587204" w14:textId="1B747463" w:rsidR="004271C0" w:rsidRPr="00C56C2F" w:rsidRDefault="004271C0" w:rsidP="00BE6FED">
      <w:pPr>
        <w:spacing w:before="120" w:after="0" w:line="240" w:lineRule="auto"/>
        <w:jc w:val="both"/>
        <w:rPr>
          <w:rFonts w:ascii="Arial" w:hAnsi="Arial" w:cs="Arial"/>
        </w:rPr>
      </w:pPr>
      <w:r>
        <w:rPr>
          <w:rFonts w:ascii="Arial" w:hAnsi="Arial" w:cs="Arial"/>
        </w:rPr>
        <w:t xml:space="preserve">Asimismo, pondrá a disposición </w:t>
      </w:r>
      <w:r w:rsidR="00CD2CEC">
        <w:rPr>
          <w:rFonts w:ascii="Arial" w:hAnsi="Arial" w:cs="Arial"/>
        </w:rPr>
        <w:t>cada uno de los</w:t>
      </w:r>
      <w:r>
        <w:rPr>
          <w:rFonts w:ascii="Arial" w:hAnsi="Arial" w:cs="Arial"/>
        </w:rPr>
        <w:t xml:space="preserve"> </w:t>
      </w:r>
      <w:r w:rsidR="00AB6ED9">
        <w:rPr>
          <w:rFonts w:ascii="Arial" w:hAnsi="Arial" w:cs="Arial"/>
        </w:rPr>
        <w:t>PM</w:t>
      </w:r>
      <w:r>
        <w:rPr>
          <w:rFonts w:ascii="Arial" w:hAnsi="Arial" w:cs="Arial"/>
        </w:rPr>
        <w:t>, en los plazos indicados en el procedimiento de operación por el que se establece el proceso de programación</w:t>
      </w:r>
      <w:r w:rsidR="001B1D33">
        <w:rPr>
          <w:rFonts w:ascii="Arial" w:hAnsi="Arial" w:cs="Arial"/>
        </w:rPr>
        <w:t>,</w:t>
      </w:r>
      <w:r>
        <w:rPr>
          <w:rFonts w:ascii="Arial" w:hAnsi="Arial" w:cs="Arial"/>
        </w:rPr>
        <w:t xml:space="preserve"> toda la información </w:t>
      </w:r>
      <w:r w:rsidR="001B1D33">
        <w:rPr>
          <w:rFonts w:ascii="Arial" w:hAnsi="Arial" w:cs="Arial"/>
        </w:rPr>
        <w:t xml:space="preserve">confidencial de sus unidades de programación, </w:t>
      </w:r>
      <w:r>
        <w:rPr>
          <w:rFonts w:ascii="Arial" w:hAnsi="Arial" w:cs="Arial"/>
        </w:rPr>
        <w:t xml:space="preserve">enviada por </w:t>
      </w:r>
      <w:r w:rsidR="00AB6ED9">
        <w:rPr>
          <w:rFonts w:ascii="Arial" w:hAnsi="Arial" w:cs="Arial"/>
        </w:rPr>
        <w:t xml:space="preserve">PM </w:t>
      </w:r>
      <w:r>
        <w:rPr>
          <w:rFonts w:ascii="Arial" w:hAnsi="Arial" w:cs="Arial"/>
        </w:rPr>
        <w:t>al OS e integrada correctamente en los SIOS:</w:t>
      </w:r>
    </w:p>
    <w:p w14:paraId="1B1AE28A" w14:textId="0C5A0AC9" w:rsidR="004271C0"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Contratos bilaterales</w:t>
      </w:r>
      <w:r w:rsidR="00D508D9">
        <w:rPr>
          <w:rFonts w:ascii="Arial" w:hAnsi="Arial" w:cs="Arial"/>
        </w:rPr>
        <w:t>.</w:t>
      </w:r>
    </w:p>
    <w:p w14:paraId="2C82A01C" w14:textId="755C8068" w:rsidR="004271C0"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Cambios de programa entre BRP</w:t>
      </w:r>
      <w:r w:rsidR="00D508D9">
        <w:rPr>
          <w:rFonts w:ascii="Arial" w:hAnsi="Arial" w:cs="Arial"/>
        </w:rPr>
        <w:t>.</w:t>
      </w:r>
    </w:p>
    <w:p w14:paraId="2A451456" w14:textId="78B7093E" w:rsidR="004271C0"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Ofertas presentadas en los diferentes servicios de ajuste del sistema</w:t>
      </w:r>
      <w:r w:rsidR="00D508D9">
        <w:rPr>
          <w:rFonts w:ascii="Arial" w:hAnsi="Arial" w:cs="Arial"/>
        </w:rPr>
        <w:t>.</w:t>
      </w:r>
    </w:p>
    <w:p w14:paraId="0C2F6F97" w14:textId="77777777" w:rsidR="004271C0" w:rsidRPr="009D0F0D" w:rsidRDefault="004271C0" w:rsidP="009C0166">
      <w:pPr>
        <w:pStyle w:val="ListParagraph"/>
        <w:numPr>
          <w:ilvl w:val="0"/>
          <w:numId w:val="6"/>
        </w:numPr>
        <w:spacing w:before="60" w:after="0" w:line="240" w:lineRule="auto"/>
        <w:ind w:left="714" w:hanging="357"/>
        <w:contextualSpacing w:val="0"/>
        <w:jc w:val="both"/>
        <w:rPr>
          <w:rFonts w:ascii="Arial" w:hAnsi="Arial" w:cs="Arial"/>
        </w:rPr>
      </w:pPr>
      <w:r w:rsidRPr="009D0F0D">
        <w:rPr>
          <w:rFonts w:ascii="Arial" w:hAnsi="Arial" w:cs="Arial"/>
        </w:rPr>
        <w:t xml:space="preserve">Desvíos comunicados y redespachos por indisponibilidad en tiempo real. </w:t>
      </w:r>
    </w:p>
    <w:p w14:paraId="7FA3396A" w14:textId="516AEB7A" w:rsidR="001B1D33" w:rsidRDefault="004271C0">
      <w:pPr>
        <w:spacing w:before="120" w:after="0" w:line="240" w:lineRule="auto"/>
        <w:jc w:val="both"/>
        <w:rPr>
          <w:rFonts w:ascii="Arial" w:hAnsi="Arial" w:cs="Arial"/>
        </w:rPr>
      </w:pPr>
      <w:r w:rsidRPr="00D55DD1">
        <w:rPr>
          <w:rFonts w:ascii="Arial" w:hAnsi="Arial" w:cs="Arial"/>
        </w:rPr>
        <w:t xml:space="preserve">Los </w:t>
      </w:r>
      <w:r w:rsidR="00F37458">
        <w:rPr>
          <w:rFonts w:ascii="Arial" w:hAnsi="Arial" w:cs="Arial"/>
        </w:rPr>
        <w:t>titulares</w:t>
      </w:r>
      <w:r w:rsidR="00F37458" w:rsidRPr="00D55DD1">
        <w:rPr>
          <w:rFonts w:ascii="Arial" w:hAnsi="Arial" w:cs="Arial"/>
        </w:rPr>
        <w:t xml:space="preserve"> </w:t>
      </w:r>
      <w:r w:rsidRPr="00D55DD1">
        <w:rPr>
          <w:rFonts w:ascii="Arial" w:hAnsi="Arial" w:cs="Arial"/>
        </w:rPr>
        <w:t xml:space="preserve">de unidades de producción compartidas que no sean responsables del envío de ofertas para la participación de la unidad </w:t>
      </w:r>
      <w:r w:rsidR="00F37458">
        <w:rPr>
          <w:rFonts w:ascii="Arial" w:hAnsi="Arial" w:cs="Arial"/>
        </w:rPr>
        <w:t xml:space="preserve">de programación </w:t>
      </w:r>
      <w:r w:rsidRPr="00D55DD1">
        <w:rPr>
          <w:rFonts w:ascii="Arial" w:hAnsi="Arial" w:cs="Arial"/>
        </w:rPr>
        <w:t xml:space="preserve">en los mercados de servicios de ajuste del sistema tendrán acceso a la información del resultado de la participación de dichas unidades de producción en los mercados de servicios de ajuste del sistema, pero no se les comunicará la información de las correspondientes ofertas presentadas a estos mercados. </w:t>
      </w:r>
    </w:p>
    <w:p w14:paraId="3C8B8211" w14:textId="7BBAC624" w:rsidR="001B1D33" w:rsidRDefault="001B1D33">
      <w:pPr>
        <w:spacing w:before="120" w:after="0" w:line="240" w:lineRule="auto"/>
        <w:jc w:val="both"/>
        <w:rPr>
          <w:rFonts w:ascii="Arial" w:hAnsi="Arial" w:cs="Arial"/>
        </w:rPr>
      </w:pPr>
      <w:r>
        <w:rPr>
          <w:rFonts w:ascii="Arial" w:hAnsi="Arial" w:cs="Arial"/>
        </w:rPr>
        <w:t>La información contenida en este apartado</w:t>
      </w:r>
      <w:r w:rsidR="00CD2CEC">
        <w:rPr>
          <w:rFonts w:ascii="Arial" w:hAnsi="Arial" w:cs="Arial"/>
        </w:rPr>
        <w:t>, de carácter confidencial,</w:t>
      </w:r>
      <w:r>
        <w:rPr>
          <w:rFonts w:ascii="Arial" w:hAnsi="Arial" w:cs="Arial"/>
        </w:rPr>
        <w:t xml:space="preserve"> devendrá en pública en </w:t>
      </w:r>
      <w:r w:rsidR="00CD2CEC">
        <w:rPr>
          <w:rFonts w:ascii="Arial" w:hAnsi="Arial" w:cs="Arial"/>
        </w:rPr>
        <w:t>aplicación de los plazos establecidos en el apartado 1 de este anexo.</w:t>
      </w:r>
    </w:p>
    <w:p w14:paraId="4987791B" w14:textId="6BEC2666" w:rsidR="001B1D33" w:rsidRPr="006533E2" w:rsidRDefault="00CD2CEC" w:rsidP="00CE0011">
      <w:pPr>
        <w:pStyle w:val="Heading1"/>
        <w:numPr>
          <w:ilvl w:val="1"/>
          <w:numId w:val="30"/>
        </w:numPr>
        <w:spacing w:line="240" w:lineRule="auto"/>
        <w:jc w:val="both"/>
        <w:rPr>
          <w:rFonts w:ascii="Arial" w:hAnsi="Arial" w:cs="Arial"/>
          <w:color w:val="auto"/>
          <w:sz w:val="22"/>
          <w:szCs w:val="22"/>
        </w:rPr>
      </w:pPr>
      <w:r w:rsidRPr="006533E2">
        <w:rPr>
          <w:rFonts w:ascii="Arial" w:hAnsi="Arial" w:cs="Arial"/>
          <w:color w:val="auto"/>
          <w:sz w:val="22"/>
          <w:szCs w:val="22"/>
        </w:rPr>
        <w:t>I</w:t>
      </w:r>
      <w:r w:rsidR="001B1D33" w:rsidRPr="006533E2">
        <w:rPr>
          <w:rFonts w:ascii="Arial" w:hAnsi="Arial" w:cs="Arial"/>
          <w:color w:val="auto"/>
          <w:sz w:val="22"/>
          <w:szCs w:val="22"/>
        </w:rPr>
        <w:t>nformación de carácter confidencial</w:t>
      </w:r>
    </w:p>
    <w:p w14:paraId="575055B5" w14:textId="5D8A0D71" w:rsidR="001B1D33" w:rsidRDefault="00CD2CEC" w:rsidP="00CE0011">
      <w:pPr>
        <w:pStyle w:val="Heading1"/>
        <w:numPr>
          <w:ilvl w:val="2"/>
          <w:numId w:val="30"/>
        </w:numPr>
        <w:spacing w:line="240" w:lineRule="auto"/>
        <w:jc w:val="both"/>
        <w:rPr>
          <w:rFonts w:ascii="Arial" w:hAnsi="Arial" w:cs="Arial"/>
        </w:rPr>
      </w:pPr>
      <w:r w:rsidRPr="006533E2">
        <w:rPr>
          <w:rFonts w:ascii="Arial" w:hAnsi="Arial" w:cs="Arial"/>
          <w:color w:val="auto"/>
          <w:sz w:val="22"/>
          <w:szCs w:val="22"/>
        </w:rPr>
        <w:t xml:space="preserve">Información confidencial </w:t>
      </w:r>
      <w:r w:rsidR="00D74BD2" w:rsidRPr="006533E2">
        <w:rPr>
          <w:rFonts w:ascii="Arial" w:hAnsi="Arial" w:cs="Arial"/>
          <w:color w:val="auto"/>
          <w:sz w:val="22"/>
          <w:szCs w:val="22"/>
        </w:rPr>
        <w:t>por unidad de programación o unidad física</w:t>
      </w:r>
    </w:p>
    <w:p w14:paraId="7506264D" w14:textId="6755F58F" w:rsidR="00CD2CEC" w:rsidRDefault="00CD2CEC" w:rsidP="000801A8">
      <w:pPr>
        <w:spacing w:before="120" w:after="0" w:line="240" w:lineRule="auto"/>
        <w:jc w:val="both"/>
        <w:rPr>
          <w:rFonts w:ascii="Arial" w:hAnsi="Arial" w:cs="Arial"/>
        </w:rPr>
      </w:pPr>
      <w:r>
        <w:rPr>
          <w:rFonts w:ascii="Arial" w:hAnsi="Arial" w:cs="Arial"/>
        </w:rPr>
        <w:t xml:space="preserve">El OS pondrá a disposición de cada uno de los </w:t>
      </w:r>
      <w:r w:rsidR="00500659">
        <w:rPr>
          <w:rFonts w:ascii="Arial" w:hAnsi="Arial" w:cs="Arial"/>
        </w:rPr>
        <w:t xml:space="preserve">participantes en el </w:t>
      </w:r>
      <w:r>
        <w:rPr>
          <w:rFonts w:ascii="Arial" w:hAnsi="Arial" w:cs="Arial"/>
        </w:rPr>
        <w:t xml:space="preserve">mercado, en los plazos indicados en el procedimiento de operación por el que se establece el proceso de programación, la información confidencial de sus unidades de programación o unidades físicas, enviada por los </w:t>
      </w:r>
      <w:r w:rsidR="00F84446">
        <w:rPr>
          <w:rFonts w:ascii="Arial" w:hAnsi="Arial" w:cs="Arial"/>
        </w:rPr>
        <w:t>participantes en el</w:t>
      </w:r>
      <w:r>
        <w:rPr>
          <w:rFonts w:ascii="Arial" w:hAnsi="Arial" w:cs="Arial"/>
        </w:rPr>
        <w:t xml:space="preserve"> mercado al OS e integrada correctamente en los SIOS</w:t>
      </w:r>
      <w:r w:rsidR="00D74BD2">
        <w:rPr>
          <w:rFonts w:ascii="Arial" w:hAnsi="Arial" w:cs="Arial"/>
        </w:rPr>
        <w:t xml:space="preserve"> correspondiente a:</w:t>
      </w:r>
    </w:p>
    <w:p w14:paraId="0BC80936" w14:textId="77777777" w:rsidR="001B1D33" w:rsidRDefault="001B1D33"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Nominaciones de programa en unidades de programación</w:t>
      </w:r>
    </w:p>
    <w:p w14:paraId="3D39269E" w14:textId="6404C60B" w:rsidR="001B1D33" w:rsidRDefault="001B1D33"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hAnsi="Arial" w:cs="Arial"/>
        </w:rPr>
        <w:t>Desglose</w:t>
      </w:r>
      <w:r w:rsidR="00D74BD2">
        <w:rPr>
          <w:rFonts w:ascii="Arial" w:hAnsi="Arial" w:cs="Arial"/>
        </w:rPr>
        <w:t>s</w:t>
      </w:r>
      <w:r>
        <w:rPr>
          <w:rFonts w:ascii="Arial" w:hAnsi="Arial" w:cs="Arial"/>
        </w:rPr>
        <w:t xml:space="preserve"> de programa en unidades físicas</w:t>
      </w:r>
    </w:p>
    <w:p w14:paraId="548B596F" w14:textId="77777777" w:rsidR="001B1D33" w:rsidRDefault="001B1D33" w:rsidP="009C0166">
      <w:pPr>
        <w:pStyle w:val="ListParagraph"/>
        <w:numPr>
          <w:ilvl w:val="0"/>
          <w:numId w:val="6"/>
        </w:numPr>
        <w:spacing w:before="60" w:after="0" w:line="240" w:lineRule="auto"/>
        <w:ind w:left="714" w:hanging="357"/>
        <w:contextualSpacing w:val="0"/>
        <w:jc w:val="both"/>
        <w:rPr>
          <w:rFonts w:ascii="Arial" w:hAnsi="Arial" w:cs="Arial"/>
        </w:rPr>
      </w:pPr>
      <w:r>
        <w:rPr>
          <w:rFonts w:ascii="Arial" w:eastAsiaTheme="minorEastAsia" w:hAnsi="Arial" w:cs="Arial"/>
          <w:color w:val="000000"/>
          <w:lang w:eastAsia="es-ES"/>
        </w:rPr>
        <w:t>P</w:t>
      </w:r>
      <w:r w:rsidRPr="008445C6">
        <w:rPr>
          <w:rFonts w:ascii="Arial" w:eastAsiaTheme="minorEastAsia" w:hAnsi="Arial" w:cs="Arial"/>
          <w:color w:val="000000"/>
          <w:lang w:eastAsia="es-ES"/>
        </w:rPr>
        <w:t xml:space="preserve">otencias hidráulicas máximas y valores mínimos por unidad de programación </w:t>
      </w:r>
    </w:p>
    <w:p w14:paraId="544893BB" w14:textId="14328198" w:rsidR="004271C0" w:rsidRPr="006533E2" w:rsidRDefault="004271C0" w:rsidP="00CE0011">
      <w:pPr>
        <w:pStyle w:val="Heading1"/>
        <w:numPr>
          <w:ilvl w:val="2"/>
          <w:numId w:val="30"/>
        </w:numPr>
        <w:spacing w:line="240" w:lineRule="auto"/>
        <w:jc w:val="both"/>
        <w:rPr>
          <w:rFonts w:ascii="Arial" w:hAnsi="Arial" w:cs="Arial"/>
          <w:color w:val="auto"/>
          <w:sz w:val="22"/>
          <w:szCs w:val="22"/>
        </w:rPr>
      </w:pPr>
      <w:r w:rsidRPr="006533E2">
        <w:rPr>
          <w:rFonts w:ascii="Arial" w:hAnsi="Arial" w:cs="Arial"/>
          <w:color w:val="auto"/>
          <w:sz w:val="22"/>
          <w:szCs w:val="22"/>
        </w:rPr>
        <w:t xml:space="preserve">Situación </w:t>
      </w:r>
      <w:r w:rsidR="001B1D33" w:rsidRPr="006533E2">
        <w:rPr>
          <w:rFonts w:ascii="Arial" w:hAnsi="Arial" w:cs="Arial"/>
          <w:color w:val="auto"/>
          <w:sz w:val="22"/>
          <w:szCs w:val="22"/>
        </w:rPr>
        <w:t>de la red de transporte</w:t>
      </w:r>
    </w:p>
    <w:p w14:paraId="7F5842F3" w14:textId="67BA4A93" w:rsidR="004271C0" w:rsidRDefault="001B1D33" w:rsidP="000801A8">
      <w:pPr>
        <w:spacing w:before="120" w:after="0" w:line="240" w:lineRule="auto"/>
        <w:jc w:val="both"/>
        <w:rPr>
          <w:rFonts w:ascii="Arial" w:hAnsi="Arial" w:cs="Arial"/>
        </w:rPr>
      </w:pPr>
      <w:r>
        <w:rPr>
          <w:rFonts w:ascii="Arial" w:hAnsi="Arial" w:cs="Arial"/>
        </w:rPr>
        <w:t>Con periodicidad diaria, antes del cierre de ofertas al mercado diario, l</w:t>
      </w:r>
      <w:r w:rsidR="004271C0">
        <w:rPr>
          <w:rFonts w:ascii="Arial" w:hAnsi="Arial" w:cs="Arial"/>
        </w:rPr>
        <w:t xml:space="preserve">os participantes </w:t>
      </w:r>
      <w:r w:rsidR="00F84446">
        <w:rPr>
          <w:rFonts w:ascii="Arial" w:hAnsi="Arial" w:cs="Arial"/>
        </w:rPr>
        <w:t xml:space="preserve">en el </w:t>
      </w:r>
      <w:r w:rsidR="00CE4D51">
        <w:rPr>
          <w:rFonts w:ascii="Arial" w:hAnsi="Arial" w:cs="Arial"/>
        </w:rPr>
        <w:t>mercado</w:t>
      </w:r>
      <w:r>
        <w:rPr>
          <w:rFonts w:ascii="Arial" w:hAnsi="Arial" w:cs="Arial"/>
        </w:rPr>
        <w:t xml:space="preserve"> dispondrán de la información</w:t>
      </w:r>
      <w:r w:rsidR="00530892">
        <w:rPr>
          <w:rFonts w:ascii="Arial" w:hAnsi="Arial" w:cs="Arial"/>
        </w:rPr>
        <w:t xml:space="preserve"> actualizada</w:t>
      </w:r>
      <w:r>
        <w:rPr>
          <w:rFonts w:ascii="Arial" w:hAnsi="Arial" w:cs="Arial"/>
        </w:rPr>
        <w:t xml:space="preserve"> sobre la situación de la red de transporte.</w:t>
      </w:r>
    </w:p>
    <w:p w14:paraId="780D5232" w14:textId="70A25A04" w:rsidR="004271C0" w:rsidRPr="006533E2" w:rsidRDefault="004271C0" w:rsidP="00CE0011">
      <w:pPr>
        <w:pStyle w:val="Heading1"/>
        <w:numPr>
          <w:ilvl w:val="2"/>
          <w:numId w:val="30"/>
        </w:numPr>
        <w:spacing w:line="240" w:lineRule="auto"/>
        <w:jc w:val="both"/>
        <w:rPr>
          <w:rFonts w:ascii="Arial" w:hAnsi="Arial" w:cs="Arial"/>
          <w:color w:val="auto"/>
          <w:sz w:val="22"/>
          <w:szCs w:val="22"/>
        </w:rPr>
      </w:pPr>
      <w:r w:rsidRPr="006533E2">
        <w:rPr>
          <w:rFonts w:ascii="Arial" w:hAnsi="Arial" w:cs="Arial"/>
          <w:color w:val="auto"/>
          <w:sz w:val="22"/>
          <w:szCs w:val="22"/>
        </w:rPr>
        <w:t xml:space="preserve">Casos PSS/E  </w:t>
      </w:r>
    </w:p>
    <w:p w14:paraId="3359409B" w14:textId="630AB3AA" w:rsidR="0028603B" w:rsidRDefault="004271C0" w:rsidP="00935DC1">
      <w:pPr>
        <w:spacing w:before="120" w:after="0" w:line="240" w:lineRule="auto"/>
        <w:jc w:val="both"/>
        <w:rPr>
          <w:rFonts w:ascii="Arial" w:hAnsi="Arial" w:cs="Arial"/>
        </w:rPr>
      </w:pPr>
      <w:r w:rsidRPr="00E808F3">
        <w:rPr>
          <w:rFonts w:ascii="Arial" w:hAnsi="Arial" w:cs="Arial"/>
        </w:rPr>
        <w:t xml:space="preserve">Los casos PSS/E (software para el análisis de sistemas eléctricos de potencia) utilizados para los análisis de restricciones técnicas del PDBF serán puestos a disposición de los participantes en el mercado antes de transcurridos tres días hábiles desde el día de programación. </w:t>
      </w:r>
    </w:p>
    <w:sectPr w:rsidR="0028603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F2CA0" w14:textId="77777777" w:rsidR="009E7839" w:rsidRDefault="009E7839" w:rsidP="00ED44F8">
      <w:pPr>
        <w:spacing w:after="0" w:line="240" w:lineRule="auto"/>
      </w:pPr>
      <w:r>
        <w:separator/>
      </w:r>
    </w:p>
  </w:endnote>
  <w:endnote w:type="continuationSeparator" w:id="0">
    <w:p w14:paraId="6D1FCE4B" w14:textId="77777777" w:rsidR="009E7839" w:rsidRDefault="009E7839" w:rsidP="00ED44F8">
      <w:pPr>
        <w:spacing w:after="0" w:line="240" w:lineRule="auto"/>
      </w:pPr>
      <w:r>
        <w:continuationSeparator/>
      </w:r>
    </w:p>
  </w:endnote>
  <w:endnote w:type="continuationNotice" w:id="1">
    <w:p w14:paraId="63F27803" w14:textId="77777777" w:rsidR="009E7839" w:rsidRDefault="009E78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proxima-nov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35"/>
      <w:gridCol w:w="2835"/>
      <w:gridCol w:w="2835"/>
    </w:tblGrid>
    <w:tr w:rsidR="7CD96EE1" w14:paraId="3065E3C7" w14:textId="77777777" w:rsidTr="000F39B4">
      <w:tc>
        <w:tcPr>
          <w:tcW w:w="2835" w:type="dxa"/>
        </w:tcPr>
        <w:p w14:paraId="10ECB2D1" w14:textId="7CEDD2C8" w:rsidR="7CD96EE1" w:rsidRDefault="7CD96EE1" w:rsidP="000F39B4">
          <w:pPr>
            <w:pStyle w:val="Header"/>
            <w:ind w:left="-115"/>
          </w:pPr>
        </w:p>
      </w:tc>
      <w:tc>
        <w:tcPr>
          <w:tcW w:w="2835" w:type="dxa"/>
        </w:tcPr>
        <w:p w14:paraId="14F9B523" w14:textId="4303F2AB" w:rsidR="7CD96EE1" w:rsidRDefault="7CD96EE1" w:rsidP="000F39B4">
          <w:pPr>
            <w:pStyle w:val="Header"/>
            <w:jc w:val="center"/>
          </w:pPr>
        </w:p>
      </w:tc>
      <w:tc>
        <w:tcPr>
          <w:tcW w:w="2835" w:type="dxa"/>
        </w:tcPr>
        <w:p w14:paraId="08104DCC" w14:textId="0AB1F74E" w:rsidR="7CD96EE1" w:rsidRDefault="7CD96EE1" w:rsidP="000F39B4">
          <w:pPr>
            <w:pStyle w:val="Header"/>
            <w:ind w:right="-115"/>
            <w:jc w:val="right"/>
          </w:pPr>
        </w:p>
      </w:tc>
    </w:tr>
  </w:tbl>
  <w:p w14:paraId="77C69A90" w14:textId="2BBCADDF" w:rsidR="00ED44F8" w:rsidRDefault="00ED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455D3" w14:textId="77777777" w:rsidR="009E7839" w:rsidRDefault="009E7839" w:rsidP="00ED44F8">
      <w:pPr>
        <w:spacing w:after="0" w:line="240" w:lineRule="auto"/>
      </w:pPr>
      <w:r>
        <w:separator/>
      </w:r>
    </w:p>
  </w:footnote>
  <w:footnote w:type="continuationSeparator" w:id="0">
    <w:p w14:paraId="56ACC43C" w14:textId="77777777" w:rsidR="009E7839" w:rsidRDefault="009E7839" w:rsidP="00ED44F8">
      <w:pPr>
        <w:spacing w:after="0" w:line="240" w:lineRule="auto"/>
      </w:pPr>
      <w:r>
        <w:continuationSeparator/>
      </w:r>
    </w:p>
  </w:footnote>
  <w:footnote w:type="continuationNotice" w:id="1">
    <w:p w14:paraId="08F04004" w14:textId="77777777" w:rsidR="009E7839" w:rsidRDefault="009E78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35"/>
      <w:gridCol w:w="2835"/>
      <w:gridCol w:w="2835"/>
    </w:tblGrid>
    <w:tr w:rsidR="7CD96EE1" w14:paraId="52002580" w14:textId="77777777" w:rsidTr="000F39B4">
      <w:tc>
        <w:tcPr>
          <w:tcW w:w="2835" w:type="dxa"/>
        </w:tcPr>
        <w:p w14:paraId="18B51DC3" w14:textId="6B05454C" w:rsidR="7CD96EE1" w:rsidRDefault="7CD96EE1" w:rsidP="000F39B4">
          <w:pPr>
            <w:pStyle w:val="Header"/>
            <w:ind w:left="-115"/>
          </w:pPr>
        </w:p>
      </w:tc>
      <w:tc>
        <w:tcPr>
          <w:tcW w:w="2835" w:type="dxa"/>
        </w:tcPr>
        <w:p w14:paraId="7E7AD55D" w14:textId="55E3EADA" w:rsidR="7CD96EE1" w:rsidRDefault="7CD96EE1" w:rsidP="000F39B4">
          <w:pPr>
            <w:pStyle w:val="Header"/>
            <w:jc w:val="center"/>
          </w:pPr>
        </w:p>
      </w:tc>
      <w:tc>
        <w:tcPr>
          <w:tcW w:w="2835" w:type="dxa"/>
        </w:tcPr>
        <w:p w14:paraId="1A0D751F" w14:textId="28369E25" w:rsidR="7CD96EE1" w:rsidRDefault="7CD96EE1" w:rsidP="000F39B4">
          <w:pPr>
            <w:pStyle w:val="Header"/>
            <w:ind w:right="-115"/>
            <w:jc w:val="right"/>
          </w:pPr>
        </w:p>
      </w:tc>
    </w:tr>
  </w:tbl>
  <w:p w14:paraId="42531AAC" w14:textId="66F2C085" w:rsidR="00ED44F8" w:rsidRDefault="00ED4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30F68"/>
    <w:multiLevelType w:val="hybridMultilevel"/>
    <w:tmpl w:val="7C1E24BC"/>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ascii="Calibri" w:eastAsia="Times New Roman" w:hAnsi="Calibri"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E00F3"/>
    <w:multiLevelType w:val="hybridMultilevel"/>
    <w:tmpl w:val="7020E22C"/>
    <w:lvl w:ilvl="0" w:tplc="B3DC8B38">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FDE448B"/>
    <w:multiLevelType w:val="hybridMultilevel"/>
    <w:tmpl w:val="637E3A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2194029"/>
    <w:multiLevelType w:val="hybridMultilevel"/>
    <w:tmpl w:val="88A6E2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E6578F"/>
    <w:multiLevelType w:val="multilevel"/>
    <w:tmpl w:val="8A44E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405015D"/>
    <w:multiLevelType w:val="hybridMultilevel"/>
    <w:tmpl w:val="D69A677C"/>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C35CBD"/>
    <w:multiLevelType w:val="hybridMultilevel"/>
    <w:tmpl w:val="A4F27946"/>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1D04C4"/>
    <w:multiLevelType w:val="hybridMultilevel"/>
    <w:tmpl w:val="31748A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E7C1477"/>
    <w:multiLevelType w:val="multilevel"/>
    <w:tmpl w:val="CD1C34FE"/>
    <w:lvl w:ilvl="0">
      <w:start w:val="1"/>
      <w:numFmt w:val="decimal"/>
      <w:lvlText w:val="%1."/>
      <w:lvlJc w:val="left"/>
      <w:pPr>
        <w:ind w:left="360" w:hanging="360"/>
      </w:pPr>
      <w:rPr>
        <w:rFonts w:hint="default"/>
        <w:color w:val="auto"/>
        <w:sz w:val="22"/>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963725"/>
    <w:multiLevelType w:val="multilevel"/>
    <w:tmpl w:val="746CC25E"/>
    <w:lvl w:ilvl="0">
      <w:start w:val="1"/>
      <w:numFmt w:val="decimal"/>
      <w:lvlText w:val="%1."/>
      <w:lvlJc w:val="left"/>
      <w:pPr>
        <w:ind w:left="360" w:hanging="360"/>
      </w:pPr>
      <w:rPr>
        <w:color w:val="auto"/>
        <w:sz w:val="22"/>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FD2A30"/>
    <w:multiLevelType w:val="hybridMultilevel"/>
    <w:tmpl w:val="66648EB4"/>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4A8339A2"/>
    <w:multiLevelType w:val="hybridMultilevel"/>
    <w:tmpl w:val="74404006"/>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500" w:hanging="360"/>
      </w:pPr>
      <w:rPr>
        <w:rFonts w:ascii="Courier New" w:hAnsi="Courier New" w:cs="Courier New"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3" w15:restartNumberingAfterBreak="0">
    <w:nsid w:val="4C9830FA"/>
    <w:multiLevelType w:val="hybridMultilevel"/>
    <w:tmpl w:val="32E296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E8F7742"/>
    <w:multiLevelType w:val="hybridMultilevel"/>
    <w:tmpl w:val="657A71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EF72B7E"/>
    <w:multiLevelType w:val="hybridMultilevel"/>
    <w:tmpl w:val="AB4ADA48"/>
    <w:lvl w:ilvl="0" w:tplc="0C0A0005">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542A1438"/>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32517C"/>
    <w:multiLevelType w:val="multilevel"/>
    <w:tmpl w:val="CD1C34FE"/>
    <w:lvl w:ilvl="0">
      <w:start w:val="1"/>
      <w:numFmt w:val="decimal"/>
      <w:lvlText w:val="%1."/>
      <w:lvlJc w:val="left"/>
      <w:pPr>
        <w:ind w:left="360" w:hanging="360"/>
      </w:pPr>
      <w:rPr>
        <w:rFonts w:hint="default"/>
        <w:color w:val="auto"/>
        <w:sz w:val="22"/>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996658F"/>
    <w:multiLevelType w:val="hybridMultilevel"/>
    <w:tmpl w:val="C3D69DEA"/>
    <w:lvl w:ilvl="0" w:tplc="870C6FCE">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F430803"/>
    <w:multiLevelType w:val="hybridMultilevel"/>
    <w:tmpl w:val="F2761D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20"/>
  </w:num>
  <w:num w:numId="5">
    <w:abstractNumId w:val="14"/>
  </w:num>
  <w:num w:numId="6">
    <w:abstractNumId w:val="3"/>
  </w:num>
  <w:num w:numId="7">
    <w:abstractNumId w:val="6"/>
  </w:num>
  <w:num w:numId="8">
    <w:abstractNumId w:val="7"/>
  </w:num>
  <w:num w:numId="9">
    <w:abstractNumId w:val="19"/>
  </w:num>
  <w:num w:numId="10">
    <w:abstractNumId w:val="18"/>
  </w:num>
  <w:num w:numId="11">
    <w:abstractNumId w:val="10"/>
  </w:num>
  <w:num w:numId="12">
    <w:abstractNumId w:val="1"/>
  </w:num>
  <w:num w:numId="13">
    <w:abstractNumId w:val="0"/>
  </w:num>
  <w:num w:numId="14">
    <w:abstractNumId w:val="4"/>
  </w:num>
  <w:num w:numId="15">
    <w:abstractNumId w:val="13"/>
  </w:num>
  <w:num w:numId="16">
    <w:abstractNumId w:val="16"/>
  </w:num>
  <w:num w:numId="17">
    <w:abstractNumId w:val="11"/>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7"/>
  </w:num>
  <w:num w:numId="3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685"/>
    <w:rsid w:val="00006FA1"/>
    <w:rsid w:val="000073FC"/>
    <w:rsid w:val="0001199A"/>
    <w:rsid w:val="00013206"/>
    <w:rsid w:val="000156B7"/>
    <w:rsid w:val="000171A2"/>
    <w:rsid w:val="00020BD3"/>
    <w:rsid w:val="00023DC4"/>
    <w:rsid w:val="000249BD"/>
    <w:rsid w:val="00024F75"/>
    <w:rsid w:val="00025798"/>
    <w:rsid w:val="0002598A"/>
    <w:rsid w:val="00025A0F"/>
    <w:rsid w:val="000260AE"/>
    <w:rsid w:val="000274F9"/>
    <w:rsid w:val="00027548"/>
    <w:rsid w:val="00030093"/>
    <w:rsid w:val="000361C9"/>
    <w:rsid w:val="0003744A"/>
    <w:rsid w:val="0004262F"/>
    <w:rsid w:val="00045427"/>
    <w:rsid w:val="000455FF"/>
    <w:rsid w:val="000470BF"/>
    <w:rsid w:val="0005112E"/>
    <w:rsid w:val="00051D3C"/>
    <w:rsid w:val="00055F57"/>
    <w:rsid w:val="000614C9"/>
    <w:rsid w:val="00062AA7"/>
    <w:rsid w:val="0007005C"/>
    <w:rsid w:val="00073CC7"/>
    <w:rsid w:val="00076839"/>
    <w:rsid w:val="000801A8"/>
    <w:rsid w:val="000846AA"/>
    <w:rsid w:val="000851BB"/>
    <w:rsid w:val="00086A6C"/>
    <w:rsid w:val="0009067F"/>
    <w:rsid w:val="00090CE8"/>
    <w:rsid w:val="000958F5"/>
    <w:rsid w:val="00095998"/>
    <w:rsid w:val="0009688D"/>
    <w:rsid w:val="00096FA2"/>
    <w:rsid w:val="000A1E45"/>
    <w:rsid w:val="000A3416"/>
    <w:rsid w:val="000A4675"/>
    <w:rsid w:val="000B0F86"/>
    <w:rsid w:val="000B19B6"/>
    <w:rsid w:val="000B248F"/>
    <w:rsid w:val="000B5A2F"/>
    <w:rsid w:val="000D061B"/>
    <w:rsid w:val="000D2417"/>
    <w:rsid w:val="000D2565"/>
    <w:rsid w:val="000D4B39"/>
    <w:rsid w:val="000D62F7"/>
    <w:rsid w:val="000E0050"/>
    <w:rsid w:val="000E14E0"/>
    <w:rsid w:val="000E227C"/>
    <w:rsid w:val="000E4C45"/>
    <w:rsid w:val="000F29AF"/>
    <w:rsid w:val="000F3469"/>
    <w:rsid w:val="000F366F"/>
    <w:rsid w:val="000F39B4"/>
    <w:rsid w:val="000F61D0"/>
    <w:rsid w:val="0011044C"/>
    <w:rsid w:val="0011585E"/>
    <w:rsid w:val="0012227E"/>
    <w:rsid w:val="00126205"/>
    <w:rsid w:val="001271FD"/>
    <w:rsid w:val="001309DD"/>
    <w:rsid w:val="00131AF7"/>
    <w:rsid w:val="00132FB5"/>
    <w:rsid w:val="00135BC4"/>
    <w:rsid w:val="001362C5"/>
    <w:rsid w:val="001372DB"/>
    <w:rsid w:val="00140374"/>
    <w:rsid w:val="00141666"/>
    <w:rsid w:val="00142DDB"/>
    <w:rsid w:val="0014447D"/>
    <w:rsid w:val="001454FF"/>
    <w:rsid w:val="00146864"/>
    <w:rsid w:val="00147ED8"/>
    <w:rsid w:val="00150EB1"/>
    <w:rsid w:val="00151586"/>
    <w:rsid w:val="00155DB5"/>
    <w:rsid w:val="00156FA1"/>
    <w:rsid w:val="00163C19"/>
    <w:rsid w:val="001647DB"/>
    <w:rsid w:val="00171DA0"/>
    <w:rsid w:val="0017273C"/>
    <w:rsid w:val="00172F77"/>
    <w:rsid w:val="00174305"/>
    <w:rsid w:val="00175813"/>
    <w:rsid w:val="0017618F"/>
    <w:rsid w:val="00176DC3"/>
    <w:rsid w:val="00181AB0"/>
    <w:rsid w:val="00181B4D"/>
    <w:rsid w:val="00183768"/>
    <w:rsid w:val="00184C4B"/>
    <w:rsid w:val="0018788C"/>
    <w:rsid w:val="0019029B"/>
    <w:rsid w:val="00191FFF"/>
    <w:rsid w:val="0019382E"/>
    <w:rsid w:val="00196662"/>
    <w:rsid w:val="001979A5"/>
    <w:rsid w:val="001A3202"/>
    <w:rsid w:val="001A3834"/>
    <w:rsid w:val="001A4D07"/>
    <w:rsid w:val="001B135A"/>
    <w:rsid w:val="001B1D33"/>
    <w:rsid w:val="001B2BC4"/>
    <w:rsid w:val="001B50FA"/>
    <w:rsid w:val="001B6C41"/>
    <w:rsid w:val="001B7C88"/>
    <w:rsid w:val="001E0870"/>
    <w:rsid w:val="001E19DC"/>
    <w:rsid w:val="001E316F"/>
    <w:rsid w:val="001E51D7"/>
    <w:rsid w:val="001E6B5B"/>
    <w:rsid w:val="001F2BC5"/>
    <w:rsid w:val="0020277F"/>
    <w:rsid w:val="0020414C"/>
    <w:rsid w:val="00204DA1"/>
    <w:rsid w:val="00206392"/>
    <w:rsid w:val="00207950"/>
    <w:rsid w:val="00210F6B"/>
    <w:rsid w:val="00212AE3"/>
    <w:rsid w:val="002145DB"/>
    <w:rsid w:val="0021714D"/>
    <w:rsid w:val="002201B7"/>
    <w:rsid w:val="002222AC"/>
    <w:rsid w:val="00222563"/>
    <w:rsid w:val="002255A8"/>
    <w:rsid w:val="00225832"/>
    <w:rsid w:val="0022591D"/>
    <w:rsid w:val="002300FA"/>
    <w:rsid w:val="00234647"/>
    <w:rsid w:val="00235262"/>
    <w:rsid w:val="0023527C"/>
    <w:rsid w:val="00237E8D"/>
    <w:rsid w:val="00242C6C"/>
    <w:rsid w:val="002508B8"/>
    <w:rsid w:val="00251E16"/>
    <w:rsid w:val="00252A16"/>
    <w:rsid w:val="002530DB"/>
    <w:rsid w:val="00255B9F"/>
    <w:rsid w:val="00255C25"/>
    <w:rsid w:val="00255D94"/>
    <w:rsid w:val="00257C4B"/>
    <w:rsid w:val="00261382"/>
    <w:rsid w:val="002616BD"/>
    <w:rsid w:val="0026543E"/>
    <w:rsid w:val="002748AD"/>
    <w:rsid w:val="00276E78"/>
    <w:rsid w:val="00281402"/>
    <w:rsid w:val="0028603B"/>
    <w:rsid w:val="0029039D"/>
    <w:rsid w:val="002928CD"/>
    <w:rsid w:val="002957A3"/>
    <w:rsid w:val="00297265"/>
    <w:rsid w:val="002A5DAC"/>
    <w:rsid w:val="002A6B0C"/>
    <w:rsid w:val="002A6DA8"/>
    <w:rsid w:val="002B06B9"/>
    <w:rsid w:val="002B1851"/>
    <w:rsid w:val="002B2649"/>
    <w:rsid w:val="002B4458"/>
    <w:rsid w:val="002B4E5B"/>
    <w:rsid w:val="002B4FB3"/>
    <w:rsid w:val="002B5362"/>
    <w:rsid w:val="002B6BA4"/>
    <w:rsid w:val="002B75B9"/>
    <w:rsid w:val="002C00AD"/>
    <w:rsid w:val="002C2051"/>
    <w:rsid w:val="002C380C"/>
    <w:rsid w:val="002C6ED4"/>
    <w:rsid w:val="002D0412"/>
    <w:rsid w:val="002D1BAB"/>
    <w:rsid w:val="002D3C37"/>
    <w:rsid w:val="002D417A"/>
    <w:rsid w:val="002D62C7"/>
    <w:rsid w:val="002D658B"/>
    <w:rsid w:val="002D7684"/>
    <w:rsid w:val="002E056B"/>
    <w:rsid w:val="002E1B59"/>
    <w:rsid w:val="002E67EE"/>
    <w:rsid w:val="002F2745"/>
    <w:rsid w:val="002F2BCB"/>
    <w:rsid w:val="00303B96"/>
    <w:rsid w:val="003043A3"/>
    <w:rsid w:val="00307EA0"/>
    <w:rsid w:val="003102BB"/>
    <w:rsid w:val="00313A12"/>
    <w:rsid w:val="00315350"/>
    <w:rsid w:val="003157AF"/>
    <w:rsid w:val="00322A85"/>
    <w:rsid w:val="00322D66"/>
    <w:rsid w:val="00325E52"/>
    <w:rsid w:val="00337F2A"/>
    <w:rsid w:val="00347C7B"/>
    <w:rsid w:val="0035482D"/>
    <w:rsid w:val="003567BF"/>
    <w:rsid w:val="00360AFE"/>
    <w:rsid w:val="0036435A"/>
    <w:rsid w:val="00365A56"/>
    <w:rsid w:val="00371FB2"/>
    <w:rsid w:val="0037443D"/>
    <w:rsid w:val="00376C48"/>
    <w:rsid w:val="00377BA4"/>
    <w:rsid w:val="00377F90"/>
    <w:rsid w:val="003824BE"/>
    <w:rsid w:val="003857F7"/>
    <w:rsid w:val="0039155D"/>
    <w:rsid w:val="00394E15"/>
    <w:rsid w:val="003A0039"/>
    <w:rsid w:val="003A16F6"/>
    <w:rsid w:val="003A3377"/>
    <w:rsid w:val="003A7D0E"/>
    <w:rsid w:val="003B3DEA"/>
    <w:rsid w:val="003C7EA4"/>
    <w:rsid w:val="003E1361"/>
    <w:rsid w:val="003E3C70"/>
    <w:rsid w:val="003E4E48"/>
    <w:rsid w:val="003E5A38"/>
    <w:rsid w:val="003F1102"/>
    <w:rsid w:val="003F1604"/>
    <w:rsid w:val="003F3A3F"/>
    <w:rsid w:val="003F3C2B"/>
    <w:rsid w:val="003F4C1F"/>
    <w:rsid w:val="003F5438"/>
    <w:rsid w:val="003F7348"/>
    <w:rsid w:val="004000CD"/>
    <w:rsid w:val="0040031A"/>
    <w:rsid w:val="004010F7"/>
    <w:rsid w:val="004030FE"/>
    <w:rsid w:val="00403270"/>
    <w:rsid w:val="00405CFE"/>
    <w:rsid w:val="00406C6D"/>
    <w:rsid w:val="00410F48"/>
    <w:rsid w:val="0041158D"/>
    <w:rsid w:val="00413464"/>
    <w:rsid w:val="0041428D"/>
    <w:rsid w:val="00416960"/>
    <w:rsid w:val="00417850"/>
    <w:rsid w:val="00417F68"/>
    <w:rsid w:val="00423350"/>
    <w:rsid w:val="004256B0"/>
    <w:rsid w:val="00425792"/>
    <w:rsid w:val="004270E5"/>
    <w:rsid w:val="004271C0"/>
    <w:rsid w:val="0043015B"/>
    <w:rsid w:val="00430809"/>
    <w:rsid w:val="0043353A"/>
    <w:rsid w:val="00434B58"/>
    <w:rsid w:val="0044373B"/>
    <w:rsid w:val="0044693F"/>
    <w:rsid w:val="00447B7A"/>
    <w:rsid w:val="00447BB1"/>
    <w:rsid w:val="00450143"/>
    <w:rsid w:val="004526A2"/>
    <w:rsid w:val="00453C4B"/>
    <w:rsid w:val="004556DD"/>
    <w:rsid w:val="00456DE2"/>
    <w:rsid w:val="00457AB3"/>
    <w:rsid w:val="004612C2"/>
    <w:rsid w:val="00466B55"/>
    <w:rsid w:val="004705D8"/>
    <w:rsid w:val="0047133D"/>
    <w:rsid w:val="0047181B"/>
    <w:rsid w:val="004733A8"/>
    <w:rsid w:val="00477886"/>
    <w:rsid w:val="00480449"/>
    <w:rsid w:val="0048387B"/>
    <w:rsid w:val="00485E3C"/>
    <w:rsid w:val="00492B8E"/>
    <w:rsid w:val="004A1645"/>
    <w:rsid w:val="004A2C47"/>
    <w:rsid w:val="004A36E8"/>
    <w:rsid w:val="004A5554"/>
    <w:rsid w:val="004B0F76"/>
    <w:rsid w:val="004B37CC"/>
    <w:rsid w:val="004B3919"/>
    <w:rsid w:val="004B49F7"/>
    <w:rsid w:val="004B56C5"/>
    <w:rsid w:val="004B6677"/>
    <w:rsid w:val="004B6F4C"/>
    <w:rsid w:val="004C0D6D"/>
    <w:rsid w:val="004C1A34"/>
    <w:rsid w:val="004C3530"/>
    <w:rsid w:val="004C760E"/>
    <w:rsid w:val="004D2401"/>
    <w:rsid w:val="004D2569"/>
    <w:rsid w:val="004D40CE"/>
    <w:rsid w:val="004D4F36"/>
    <w:rsid w:val="004D6938"/>
    <w:rsid w:val="004D6CF4"/>
    <w:rsid w:val="004E4D04"/>
    <w:rsid w:val="004E4E87"/>
    <w:rsid w:val="004E5930"/>
    <w:rsid w:val="004F178D"/>
    <w:rsid w:val="004F371F"/>
    <w:rsid w:val="005004D5"/>
    <w:rsid w:val="00500659"/>
    <w:rsid w:val="005016FD"/>
    <w:rsid w:val="00501E68"/>
    <w:rsid w:val="0050285B"/>
    <w:rsid w:val="005037FB"/>
    <w:rsid w:val="00507668"/>
    <w:rsid w:val="00517419"/>
    <w:rsid w:val="005210EB"/>
    <w:rsid w:val="0052291F"/>
    <w:rsid w:val="00522B5B"/>
    <w:rsid w:val="00523E94"/>
    <w:rsid w:val="005257E6"/>
    <w:rsid w:val="00526577"/>
    <w:rsid w:val="00527327"/>
    <w:rsid w:val="00530892"/>
    <w:rsid w:val="00530D90"/>
    <w:rsid w:val="005316EF"/>
    <w:rsid w:val="0053652F"/>
    <w:rsid w:val="00542260"/>
    <w:rsid w:val="005434B2"/>
    <w:rsid w:val="00543A05"/>
    <w:rsid w:val="005441FA"/>
    <w:rsid w:val="00550CC5"/>
    <w:rsid w:val="00553830"/>
    <w:rsid w:val="00555F4D"/>
    <w:rsid w:val="005575DE"/>
    <w:rsid w:val="005607AC"/>
    <w:rsid w:val="0056463E"/>
    <w:rsid w:val="005665B0"/>
    <w:rsid w:val="0056779C"/>
    <w:rsid w:val="0057086A"/>
    <w:rsid w:val="005719B2"/>
    <w:rsid w:val="00571FCE"/>
    <w:rsid w:val="005744BB"/>
    <w:rsid w:val="0058158A"/>
    <w:rsid w:val="00583A5B"/>
    <w:rsid w:val="00584B8A"/>
    <w:rsid w:val="005875CC"/>
    <w:rsid w:val="005910E4"/>
    <w:rsid w:val="005913A4"/>
    <w:rsid w:val="005959F0"/>
    <w:rsid w:val="00597EE0"/>
    <w:rsid w:val="005A1FD0"/>
    <w:rsid w:val="005A6CF1"/>
    <w:rsid w:val="005B24C4"/>
    <w:rsid w:val="005B4451"/>
    <w:rsid w:val="005B4F8D"/>
    <w:rsid w:val="005B6E58"/>
    <w:rsid w:val="005C223E"/>
    <w:rsid w:val="005C637C"/>
    <w:rsid w:val="005C66F2"/>
    <w:rsid w:val="005C76F3"/>
    <w:rsid w:val="005D0604"/>
    <w:rsid w:val="005D18B8"/>
    <w:rsid w:val="005D2130"/>
    <w:rsid w:val="005D2EBF"/>
    <w:rsid w:val="005D3BB2"/>
    <w:rsid w:val="005D7DD5"/>
    <w:rsid w:val="005E1586"/>
    <w:rsid w:val="005E1781"/>
    <w:rsid w:val="005E18E0"/>
    <w:rsid w:val="005E23EE"/>
    <w:rsid w:val="005E6132"/>
    <w:rsid w:val="005E67C7"/>
    <w:rsid w:val="005F1377"/>
    <w:rsid w:val="005F142A"/>
    <w:rsid w:val="005F1444"/>
    <w:rsid w:val="005F1C77"/>
    <w:rsid w:val="005F5B89"/>
    <w:rsid w:val="005F5E46"/>
    <w:rsid w:val="005F5E61"/>
    <w:rsid w:val="0060599E"/>
    <w:rsid w:val="00611B14"/>
    <w:rsid w:val="00612DE1"/>
    <w:rsid w:val="006141EC"/>
    <w:rsid w:val="00614A6D"/>
    <w:rsid w:val="00614BE4"/>
    <w:rsid w:val="0062090B"/>
    <w:rsid w:val="00622211"/>
    <w:rsid w:val="00622462"/>
    <w:rsid w:val="00624DD0"/>
    <w:rsid w:val="00625F0F"/>
    <w:rsid w:val="00631A9D"/>
    <w:rsid w:val="00634CA5"/>
    <w:rsid w:val="00637194"/>
    <w:rsid w:val="00642595"/>
    <w:rsid w:val="00642783"/>
    <w:rsid w:val="00644482"/>
    <w:rsid w:val="00644573"/>
    <w:rsid w:val="006452C1"/>
    <w:rsid w:val="00650364"/>
    <w:rsid w:val="006509BE"/>
    <w:rsid w:val="006520DD"/>
    <w:rsid w:val="00652E26"/>
    <w:rsid w:val="00652F87"/>
    <w:rsid w:val="006533E2"/>
    <w:rsid w:val="00653D77"/>
    <w:rsid w:val="00653FF9"/>
    <w:rsid w:val="00654DAC"/>
    <w:rsid w:val="00657E07"/>
    <w:rsid w:val="00662BB4"/>
    <w:rsid w:val="00663E41"/>
    <w:rsid w:val="006703E9"/>
    <w:rsid w:val="00671403"/>
    <w:rsid w:val="006718A0"/>
    <w:rsid w:val="00671AD9"/>
    <w:rsid w:val="00677872"/>
    <w:rsid w:val="00680647"/>
    <w:rsid w:val="00681276"/>
    <w:rsid w:val="006818C6"/>
    <w:rsid w:val="006828F2"/>
    <w:rsid w:val="00682E53"/>
    <w:rsid w:val="00683BC7"/>
    <w:rsid w:val="00686497"/>
    <w:rsid w:val="00691680"/>
    <w:rsid w:val="00691B48"/>
    <w:rsid w:val="006A13B5"/>
    <w:rsid w:val="006A413B"/>
    <w:rsid w:val="006A58C0"/>
    <w:rsid w:val="006B009A"/>
    <w:rsid w:val="006B1CE3"/>
    <w:rsid w:val="006B2971"/>
    <w:rsid w:val="006B37FD"/>
    <w:rsid w:val="006B3A9A"/>
    <w:rsid w:val="006B416F"/>
    <w:rsid w:val="006B53C2"/>
    <w:rsid w:val="006B556E"/>
    <w:rsid w:val="006B6496"/>
    <w:rsid w:val="006C08F6"/>
    <w:rsid w:val="006C2B7F"/>
    <w:rsid w:val="006C4DA2"/>
    <w:rsid w:val="006C69C7"/>
    <w:rsid w:val="006C7287"/>
    <w:rsid w:val="006D3FF4"/>
    <w:rsid w:val="006D4CC6"/>
    <w:rsid w:val="006D705F"/>
    <w:rsid w:val="006E019E"/>
    <w:rsid w:val="006E44F9"/>
    <w:rsid w:val="006E5B90"/>
    <w:rsid w:val="006F1D6D"/>
    <w:rsid w:val="006F21AF"/>
    <w:rsid w:val="006F2519"/>
    <w:rsid w:val="006F2D92"/>
    <w:rsid w:val="006F6FA1"/>
    <w:rsid w:val="006F7EE3"/>
    <w:rsid w:val="0070033C"/>
    <w:rsid w:val="007106ED"/>
    <w:rsid w:val="00710AAE"/>
    <w:rsid w:val="00712A28"/>
    <w:rsid w:val="007141D2"/>
    <w:rsid w:val="0071624F"/>
    <w:rsid w:val="00716408"/>
    <w:rsid w:val="00717A43"/>
    <w:rsid w:val="0072220D"/>
    <w:rsid w:val="0072359B"/>
    <w:rsid w:val="007237AC"/>
    <w:rsid w:val="007242C2"/>
    <w:rsid w:val="007260CE"/>
    <w:rsid w:val="00726EC7"/>
    <w:rsid w:val="0072772C"/>
    <w:rsid w:val="00727A63"/>
    <w:rsid w:val="007325F5"/>
    <w:rsid w:val="00735C19"/>
    <w:rsid w:val="007371CD"/>
    <w:rsid w:val="00737F1D"/>
    <w:rsid w:val="00740066"/>
    <w:rsid w:val="007413AC"/>
    <w:rsid w:val="007417D8"/>
    <w:rsid w:val="00745162"/>
    <w:rsid w:val="007458AB"/>
    <w:rsid w:val="007458F6"/>
    <w:rsid w:val="00745FC3"/>
    <w:rsid w:val="00746470"/>
    <w:rsid w:val="00747B52"/>
    <w:rsid w:val="00753C9A"/>
    <w:rsid w:val="00761251"/>
    <w:rsid w:val="00761A26"/>
    <w:rsid w:val="00762E79"/>
    <w:rsid w:val="00765135"/>
    <w:rsid w:val="0076513B"/>
    <w:rsid w:val="0076605C"/>
    <w:rsid w:val="0077143D"/>
    <w:rsid w:val="0077493D"/>
    <w:rsid w:val="0077508D"/>
    <w:rsid w:val="00776485"/>
    <w:rsid w:val="00776D89"/>
    <w:rsid w:val="0078107B"/>
    <w:rsid w:val="00783514"/>
    <w:rsid w:val="00783900"/>
    <w:rsid w:val="00791801"/>
    <w:rsid w:val="007936D5"/>
    <w:rsid w:val="007942E4"/>
    <w:rsid w:val="0079780A"/>
    <w:rsid w:val="007A48EE"/>
    <w:rsid w:val="007A797C"/>
    <w:rsid w:val="007A7D93"/>
    <w:rsid w:val="007B68EF"/>
    <w:rsid w:val="007C553C"/>
    <w:rsid w:val="007C59A3"/>
    <w:rsid w:val="007C63BA"/>
    <w:rsid w:val="007C63BF"/>
    <w:rsid w:val="007D5D10"/>
    <w:rsid w:val="007E0B14"/>
    <w:rsid w:val="007E22CF"/>
    <w:rsid w:val="007E3737"/>
    <w:rsid w:val="007E3E63"/>
    <w:rsid w:val="007E48CA"/>
    <w:rsid w:val="007E70FC"/>
    <w:rsid w:val="007F0A06"/>
    <w:rsid w:val="007F0E6B"/>
    <w:rsid w:val="007F3A90"/>
    <w:rsid w:val="007F58F8"/>
    <w:rsid w:val="008041F3"/>
    <w:rsid w:val="00805CFC"/>
    <w:rsid w:val="008117D6"/>
    <w:rsid w:val="00813469"/>
    <w:rsid w:val="008229C5"/>
    <w:rsid w:val="00822EAD"/>
    <w:rsid w:val="00824E6D"/>
    <w:rsid w:val="00826614"/>
    <w:rsid w:val="00831908"/>
    <w:rsid w:val="00832877"/>
    <w:rsid w:val="00833847"/>
    <w:rsid w:val="00836A5A"/>
    <w:rsid w:val="00844947"/>
    <w:rsid w:val="008464B4"/>
    <w:rsid w:val="00846FC5"/>
    <w:rsid w:val="00850141"/>
    <w:rsid w:val="00850389"/>
    <w:rsid w:val="008508AF"/>
    <w:rsid w:val="008520F9"/>
    <w:rsid w:val="0085517E"/>
    <w:rsid w:val="0085537B"/>
    <w:rsid w:val="00855F6D"/>
    <w:rsid w:val="00863020"/>
    <w:rsid w:val="00867B29"/>
    <w:rsid w:val="0087316B"/>
    <w:rsid w:val="008744DE"/>
    <w:rsid w:val="008765CC"/>
    <w:rsid w:val="00880CC1"/>
    <w:rsid w:val="00880EB2"/>
    <w:rsid w:val="00882AB7"/>
    <w:rsid w:val="00884624"/>
    <w:rsid w:val="00885BEC"/>
    <w:rsid w:val="008871A7"/>
    <w:rsid w:val="00890644"/>
    <w:rsid w:val="00892810"/>
    <w:rsid w:val="008951BD"/>
    <w:rsid w:val="00895C18"/>
    <w:rsid w:val="00895F57"/>
    <w:rsid w:val="00897B5E"/>
    <w:rsid w:val="008A3C9C"/>
    <w:rsid w:val="008A4F5C"/>
    <w:rsid w:val="008A773F"/>
    <w:rsid w:val="008B1C30"/>
    <w:rsid w:val="008B27AE"/>
    <w:rsid w:val="008B2A15"/>
    <w:rsid w:val="008B33EF"/>
    <w:rsid w:val="008B35A8"/>
    <w:rsid w:val="008C5CAC"/>
    <w:rsid w:val="008C6167"/>
    <w:rsid w:val="008C76CD"/>
    <w:rsid w:val="008D3886"/>
    <w:rsid w:val="008D3A15"/>
    <w:rsid w:val="008D45BA"/>
    <w:rsid w:val="008D4754"/>
    <w:rsid w:val="008D62A5"/>
    <w:rsid w:val="008D74A5"/>
    <w:rsid w:val="008F1D8B"/>
    <w:rsid w:val="008F24D6"/>
    <w:rsid w:val="008F2D61"/>
    <w:rsid w:val="008F3649"/>
    <w:rsid w:val="008F4D0B"/>
    <w:rsid w:val="008F5592"/>
    <w:rsid w:val="008F57BB"/>
    <w:rsid w:val="008F6C61"/>
    <w:rsid w:val="008F6D35"/>
    <w:rsid w:val="00901D91"/>
    <w:rsid w:val="00910019"/>
    <w:rsid w:val="00914B08"/>
    <w:rsid w:val="00914FBD"/>
    <w:rsid w:val="00921030"/>
    <w:rsid w:val="0092249A"/>
    <w:rsid w:val="00924349"/>
    <w:rsid w:val="00930780"/>
    <w:rsid w:val="009313D2"/>
    <w:rsid w:val="0093171D"/>
    <w:rsid w:val="00935DC1"/>
    <w:rsid w:val="00936B12"/>
    <w:rsid w:val="009418FE"/>
    <w:rsid w:val="00943E36"/>
    <w:rsid w:val="00943F3D"/>
    <w:rsid w:val="00944027"/>
    <w:rsid w:val="00944F40"/>
    <w:rsid w:val="0094586F"/>
    <w:rsid w:val="00950988"/>
    <w:rsid w:val="0095143E"/>
    <w:rsid w:val="00951F08"/>
    <w:rsid w:val="00953902"/>
    <w:rsid w:val="00954D5C"/>
    <w:rsid w:val="00956FDB"/>
    <w:rsid w:val="00957373"/>
    <w:rsid w:val="009600B9"/>
    <w:rsid w:val="009635F2"/>
    <w:rsid w:val="00963FD6"/>
    <w:rsid w:val="00967133"/>
    <w:rsid w:val="00971B7F"/>
    <w:rsid w:val="00974857"/>
    <w:rsid w:val="00974B5F"/>
    <w:rsid w:val="00982993"/>
    <w:rsid w:val="0098373F"/>
    <w:rsid w:val="0099161C"/>
    <w:rsid w:val="009932F3"/>
    <w:rsid w:val="00993EC9"/>
    <w:rsid w:val="00994DCD"/>
    <w:rsid w:val="0099599E"/>
    <w:rsid w:val="009A432A"/>
    <w:rsid w:val="009A6872"/>
    <w:rsid w:val="009A6FAC"/>
    <w:rsid w:val="009B171F"/>
    <w:rsid w:val="009B286F"/>
    <w:rsid w:val="009B44ED"/>
    <w:rsid w:val="009B6525"/>
    <w:rsid w:val="009B67E0"/>
    <w:rsid w:val="009B7AB4"/>
    <w:rsid w:val="009C0166"/>
    <w:rsid w:val="009C1B85"/>
    <w:rsid w:val="009C3FBB"/>
    <w:rsid w:val="009C5D61"/>
    <w:rsid w:val="009C70CB"/>
    <w:rsid w:val="009D3C5F"/>
    <w:rsid w:val="009E7839"/>
    <w:rsid w:val="00A00682"/>
    <w:rsid w:val="00A034A3"/>
    <w:rsid w:val="00A0486B"/>
    <w:rsid w:val="00A05EE0"/>
    <w:rsid w:val="00A11B61"/>
    <w:rsid w:val="00A137D9"/>
    <w:rsid w:val="00A20AB5"/>
    <w:rsid w:val="00A22399"/>
    <w:rsid w:val="00A3788E"/>
    <w:rsid w:val="00A40EC2"/>
    <w:rsid w:val="00A4212E"/>
    <w:rsid w:val="00A46C64"/>
    <w:rsid w:val="00A51CB0"/>
    <w:rsid w:val="00A55BFA"/>
    <w:rsid w:val="00A56652"/>
    <w:rsid w:val="00A57941"/>
    <w:rsid w:val="00A61A94"/>
    <w:rsid w:val="00A62571"/>
    <w:rsid w:val="00A6380F"/>
    <w:rsid w:val="00A64777"/>
    <w:rsid w:val="00A65074"/>
    <w:rsid w:val="00A658F3"/>
    <w:rsid w:val="00A67D32"/>
    <w:rsid w:val="00A71AF8"/>
    <w:rsid w:val="00A71B81"/>
    <w:rsid w:val="00A72A4D"/>
    <w:rsid w:val="00A738F4"/>
    <w:rsid w:val="00A73A9C"/>
    <w:rsid w:val="00A76288"/>
    <w:rsid w:val="00A85C82"/>
    <w:rsid w:val="00A90039"/>
    <w:rsid w:val="00A9205E"/>
    <w:rsid w:val="00A93952"/>
    <w:rsid w:val="00A96388"/>
    <w:rsid w:val="00A9731A"/>
    <w:rsid w:val="00A97FBA"/>
    <w:rsid w:val="00AB251E"/>
    <w:rsid w:val="00AB3A88"/>
    <w:rsid w:val="00AB64AF"/>
    <w:rsid w:val="00AB6ED9"/>
    <w:rsid w:val="00AB7C17"/>
    <w:rsid w:val="00AC3283"/>
    <w:rsid w:val="00AC5623"/>
    <w:rsid w:val="00AD161F"/>
    <w:rsid w:val="00AD1D3A"/>
    <w:rsid w:val="00AD2436"/>
    <w:rsid w:val="00AD383E"/>
    <w:rsid w:val="00AD452F"/>
    <w:rsid w:val="00AD694B"/>
    <w:rsid w:val="00AD7236"/>
    <w:rsid w:val="00AE0E21"/>
    <w:rsid w:val="00AE130B"/>
    <w:rsid w:val="00AF1FD4"/>
    <w:rsid w:val="00AF486E"/>
    <w:rsid w:val="00AF7E25"/>
    <w:rsid w:val="00AF7F8B"/>
    <w:rsid w:val="00B01580"/>
    <w:rsid w:val="00B018FC"/>
    <w:rsid w:val="00B15364"/>
    <w:rsid w:val="00B249E0"/>
    <w:rsid w:val="00B27B01"/>
    <w:rsid w:val="00B30685"/>
    <w:rsid w:val="00B31EC7"/>
    <w:rsid w:val="00B335B6"/>
    <w:rsid w:val="00B3385B"/>
    <w:rsid w:val="00B349D2"/>
    <w:rsid w:val="00B35497"/>
    <w:rsid w:val="00B40BFE"/>
    <w:rsid w:val="00B41F1E"/>
    <w:rsid w:val="00B42607"/>
    <w:rsid w:val="00B449A2"/>
    <w:rsid w:val="00B469DA"/>
    <w:rsid w:val="00B4717A"/>
    <w:rsid w:val="00B47350"/>
    <w:rsid w:val="00B501D7"/>
    <w:rsid w:val="00B5450B"/>
    <w:rsid w:val="00B5466B"/>
    <w:rsid w:val="00B54F4E"/>
    <w:rsid w:val="00B56694"/>
    <w:rsid w:val="00B611F9"/>
    <w:rsid w:val="00B62CB2"/>
    <w:rsid w:val="00B647CE"/>
    <w:rsid w:val="00B649B1"/>
    <w:rsid w:val="00B66B21"/>
    <w:rsid w:val="00B700C4"/>
    <w:rsid w:val="00B749C3"/>
    <w:rsid w:val="00B74B0B"/>
    <w:rsid w:val="00B74E71"/>
    <w:rsid w:val="00B82E59"/>
    <w:rsid w:val="00B86D17"/>
    <w:rsid w:val="00B87350"/>
    <w:rsid w:val="00B90AFB"/>
    <w:rsid w:val="00B93263"/>
    <w:rsid w:val="00B96C84"/>
    <w:rsid w:val="00BA0144"/>
    <w:rsid w:val="00BA028A"/>
    <w:rsid w:val="00BA2E27"/>
    <w:rsid w:val="00BA3B33"/>
    <w:rsid w:val="00BB006B"/>
    <w:rsid w:val="00BB0680"/>
    <w:rsid w:val="00BB17AE"/>
    <w:rsid w:val="00BB747E"/>
    <w:rsid w:val="00BC04BB"/>
    <w:rsid w:val="00BC3DD3"/>
    <w:rsid w:val="00BC4910"/>
    <w:rsid w:val="00BC612E"/>
    <w:rsid w:val="00BD238E"/>
    <w:rsid w:val="00BD4935"/>
    <w:rsid w:val="00BD4EE4"/>
    <w:rsid w:val="00BD5171"/>
    <w:rsid w:val="00BD668E"/>
    <w:rsid w:val="00BD6935"/>
    <w:rsid w:val="00BD70E4"/>
    <w:rsid w:val="00BD7E54"/>
    <w:rsid w:val="00BE69FC"/>
    <w:rsid w:val="00BE6FED"/>
    <w:rsid w:val="00BF1A4E"/>
    <w:rsid w:val="00BF4099"/>
    <w:rsid w:val="00BF668A"/>
    <w:rsid w:val="00BF675F"/>
    <w:rsid w:val="00C003BD"/>
    <w:rsid w:val="00C05970"/>
    <w:rsid w:val="00C0682A"/>
    <w:rsid w:val="00C076B7"/>
    <w:rsid w:val="00C10DA2"/>
    <w:rsid w:val="00C14DFB"/>
    <w:rsid w:val="00C14EF0"/>
    <w:rsid w:val="00C15F76"/>
    <w:rsid w:val="00C1622B"/>
    <w:rsid w:val="00C16B68"/>
    <w:rsid w:val="00C30EE3"/>
    <w:rsid w:val="00C31686"/>
    <w:rsid w:val="00C333BE"/>
    <w:rsid w:val="00C34237"/>
    <w:rsid w:val="00C377F9"/>
    <w:rsid w:val="00C4234F"/>
    <w:rsid w:val="00C448EA"/>
    <w:rsid w:val="00C51A0F"/>
    <w:rsid w:val="00C56F20"/>
    <w:rsid w:val="00C62302"/>
    <w:rsid w:val="00C62D75"/>
    <w:rsid w:val="00C64CE0"/>
    <w:rsid w:val="00C6505B"/>
    <w:rsid w:val="00C6566B"/>
    <w:rsid w:val="00C67338"/>
    <w:rsid w:val="00C679B9"/>
    <w:rsid w:val="00C70D86"/>
    <w:rsid w:val="00C733E1"/>
    <w:rsid w:val="00C73430"/>
    <w:rsid w:val="00C73596"/>
    <w:rsid w:val="00C74CDB"/>
    <w:rsid w:val="00C84D80"/>
    <w:rsid w:val="00C9122A"/>
    <w:rsid w:val="00C92408"/>
    <w:rsid w:val="00C93DE0"/>
    <w:rsid w:val="00C95111"/>
    <w:rsid w:val="00C95B92"/>
    <w:rsid w:val="00C979B5"/>
    <w:rsid w:val="00CA094E"/>
    <w:rsid w:val="00CA2AF7"/>
    <w:rsid w:val="00CA2E83"/>
    <w:rsid w:val="00CA3149"/>
    <w:rsid w:val="00CA5647"/>
    <w:rsid w:val="00CB036C"/>
    <w:rsid w:val="00CB2B1C"/>
    <w:rsid w:val="00CB2C90"/>
    <w:rsid w:val="00CB2DAC"/>
    <w:rsid w:val="00CC1AA7"/>
    <w:rsid w:val="00CC28F3"/>
    <w:rsid w:val="00CC4F8D"/>
    <w:rsid w:val="00CC5993"/>
    <w:rsid w:val="00CC763C"/>
    <w:rsid w:val="00CC79AC"/>
    <w:rsid w:val="00CD064D"/>
    <w:rsid w:val="00CD2872"/>
    <w:rsid w:val="00CD2A1D"/>
    <w:rsid w:val="00CD2CEC"/>
    <w:rsid w:val="00CD308D"/>
    <w:rsid w:val="00CD4057"/>
    <w:rsid w:val="00CD4B40"/>
    <w:rsid w:val="00CD70B3"/>
    <w:rsid w:val="00CE0011"/>
    <w:rsid w:val="00CE118E"/>
    <w:rsid w:val="00CE151F"/>
    <w:rsid w:val="00CE1E5F"/>
    <w:rsid w:val="00CE4D51"/>
    <w:rsid w:val="00CE519C"/>
    <w:rsid w:val="00CE6018"/>
    <w:rsid w:val="00CE6651"/>
    <w:rsid w:val="00CE6DD0"/>
    <w:rsid w:val="00CE79AB"/>
    <w:rsid w:val="00CF0853"/>
    <w:rsid w:val="00CF0BF0"/>
    <w:rsid w:val="00CF10A5"/>
    <w:rsid w:val="00CF3376"/>
    <w:rsid w:val="00D0503C"/>
    <w:rsid w:val="00D13414"/>
    <w:rsid w:val="00D152FE"/>
    <w:rsid w:val="00D16461"/>
    <w:rsid w:val="00D17F8F"/>
    <w:rsid w:val="00D20472"/>
    <w:rsid w:val="00D23EEA"/>
    <w:rsid w:val="00D24ABF"/>
    <w:rsid w:val="00D25DC8"/>
    <w:rsid w:val="00D26244"/>
    <w:rsid w:val="00D265ED"/>
    <w:rsid w:val="00D27FB7"/>
    <w:rsid w:val="00D309A3"/>
    <w:rsid w:val="00D440A4"/>
    <w:rsid w:val="00D508D9"/>
    <w:rsid w:val="00D55A04"/>
    <w:rsid w:val="00D71463"/>
    <w:rsid w:val="00D72DAC"/>
    <w:rsid w:val="00D74492"/>
    <w:rsid w:val="00D74BD2"/>
    <w:rsid w:val="00D77612"/>
    <w:rsid w:val="00D82274"/>
    <w:rsid w:val="00D8718A"/>
    <w:rsid w:val="00D9096A"/>
    <w:rsid w:val="00D9294D"/>
    <w:rsid w:val="00D941E7"/>
    <w:rsid w:val="00D9434F"/>
    <w:rsid w:val="00D950BB"/>
    <w:rsid w:val="00D95F81"/>
    <w:rsid w:val="00DA3356"/>
    <w:rsid w:val="00DA6757"/>
    <w:rsid w:val="00DB3636"/>
    <w:rsid w:val="00DB4811"/>
    <w:rsid w:val="00DC457B"/>
    <w:rsid w:val="00DD2E99"/>
    <w:rsid w:val="00DD3E97"/>
    <w:rsid w:val="00DD6686"/>
    <w:rsid w:val="00DE040B"/>
    <w:rsid w:val="00DE351C"/>
    <w:rsid w:val="00DE3693"/>
    <w:rsid w:val="00DE4580"/>
    <w:rsid w:val="00DE6936"/>
    <w:rsid w:val="00DF2303"/>
    <w:rsid w:val="00DF398C"/>
    <w:rsid w:val="00DF5555"/>
    <w:rsid w:val="00E069D0"/>
    <w:rsid w:val="00E14E80"/>
    <w:rsid w:val="00E23AE9"/>
    <w:rsid w:val="00E25A1D"/>
    <w:rsid w:val="00E26914"/>
    <w:rsid w:val="00E32126"/>
    <w:rsid w:val="00E36335"/>
    <w:rsid w:val="00E42B98"/>
    <w:rsid w:val="00E47259"/>
    <w:rsid w:val="00E51740"/>
    <w:rsid w:val="00E526A6"/>
    <w:rsid w:val="00E6107F"/>
    <w:rsid w:val="00E61829"/>
    <w:rsid w:val="00E630A7"/>
    <w:rsid w:val="00E6449B"/>
    <w:rsid w:val="00E64F6E"/>
    <w:rsid w:val="00E73C31"/>
    <w:rsid w:val="00E7603C"/>
    <w:rsid w:val="00E76C86"/>
    <w:rsid w:val="00E8046A"/>
    <w:rsid w:val="00E8162E"/>
    <w:rsid w:val="00E83E28"/>
    <w:rsid w:val="00E83F90"/>
    <w:rsid w:val="00E90CDE"/>
    <w:rsid w:val="00E93F75"/>
    <w:rsid w:val="00E94A74"/>
    <w:rsid w:val="00E94D6C"/>
    <w:rsid w:val="00E96F5C"/>
    <w:rsid w:val="00EA1000"/>
    <w:rsid w:val="00EA46EF"/>
    <w:rsid w:val="00EA6229"/>
    <w:rsid w:val="00EB3B3D"/>
    <w:rsid w:val="00EB45CA"/>
    <w:rsid w:val="00EB4A0C"/>
    <w:rsid w:val="00EB6495"/>
    <w:rsid w:val="00EB7EE9"/>
    <w:rsid w:val="00EC0472"/>
    <w:rsid w:val="00EC0474"/>
    <w:rsid w:val="00EC1191"/>
    <w:rsid w:val="00EC3D04"/>
    <w:rsid w:val="00EC4985"/>
    <w:rsid w:val="00EC5D3B"/>
    <w:rsid w:val="00ED2A8D"/>
    <w:rsid w:val="00ED3B59"/>
    <w:rsid w:val="00ED44F8"/>
    <w:rsid w:val="00ED4591"/>
    <w:rsid w:val="00ED4877"/>
    <w:rsid w:val="00ED5481"/>
    <w:rsid w:val="00ED7678"/>
    <w:rsid w:val="00EE10C2"/>
    <w:rsid w:val="00EE46BA"/>
    <w:rsid w:val="00EE54FC"/>
    <w:rsid w:val="00EF1539"/>
    <w:rsid w:val="00EF2BAF"/>
    <w:rsid w:val="00EF735E"/>
    <w:rsid w:val="00F00770"/>
    <w:rsid w:val="00F00CAC"/>
    <w:rsid w:val="00F0480B"/>
    <w:rsid w:val="00F05532"/>
    <w:rsid w:val="00F0672F"/>
    <w:rsid w:val="00F114C9"/>
    <w:rsid w:val="00F1233C"/>
    <w:rsid w:val="00F12B12"/>
    <w:rsid w:val="00F13272"/>
    <w:rsid w:val="00F149E2"/>
    <w:rsid w:val="00F14D45"/>
    <w:rsid w:val="00F1642D"/>
    <w:rsid w:val="00F17178"/>
    <w:rsid w:val="00F210C7"/>
    <w:rsid w:val="00F211CA"/>
    <w:rsid w:val="00F21FDA"/>
    <w:rsid w:val="00F24ABD"/>
    <w:rsid w:val="00F259F1"/>
    <w:rsid w:val="00F264A2"/>
    <w:rsid w:val="00F273A0"/>
    <w:rsid w:val="00F27888"/>
    <w:rsid w:val="00F32224"/>
    <w:rsid w:val="00F33DF9"/>
    <w:rsid w:val="00F37458"/>
    <w:rsid w:val="00F403D1"/>
    <w:rsid w:val="00F40FF3"/>
    <w:rsid w:val="00F425FA"/>
    <w:rsid w:val="00F44550"/>
    <w:rsid w:val="00F44D29"/>
    <w:rsid w:val="00F44F4A"/>
    <w:rsid w:val="00F47BED"/>
    <w:rsid w:val="00F503F1"/>
    <w:rsid w:val="00F530BC"/>
    <w:rsid w:val="00F53979"/>
    <w:rsid w:val="00F7112A"/>
    <w:rsid w:val="00F71C39"/>
    <w:rsid w:val="00F7327E"/>
    <w:rsid w:val="00F754EF"/>
    <w:rsid w:val="00F80615"/>
    <w:rsid w:val="00F826EC"/>
    <w:rsid w:val="00F84446"/>
    <w:rsid w:val="00F91D14"/>
    <w:rsid w:val="00F91D19"/>
    <w:rsid w:val="00F9432C"/>
    <w:rsid w:val="00F9475B"/>
    <w:rsid w:val="00F94C43"/>
    <w:rsid w:val="00FA11FC"/>
    <w:rsid w:val="00FA4C5C"/>
    <w:rsid w:val="00FB2479"/>
    <w:rsid w:val="00FB473C"/>
    <w:rsid w:val="00FB5FC5"/>
    <w:rsid w:val="00FB712E"/>
    <w:rsid w:val="00FB7AE1"/>
    <w:rsid w:val="00FC00DE"/>
    <w:rsid w:val="00FC564D"/>
    <w:rsid w:val="00FC5BAA"/>
    <w:rsid w:val="00FC6DAA"/>
    <w:rsid w:val="00FD1DE3"/>
    <w:rsid w:val="00FD49CF"/>
    <w:rsid w:val="00FE1BC9"/>
    <w:rsid w:val="1A0DA438"/>
    <w:rsid w:val="276BE217"/>
    <w:rsid w:val="331C53A4"/>
    <w:rsid w:val="48EE56D3"/>
    <w:rsid w:val="59F8DCE4"/>
    <w:rsid w:val="5C4F80CE"/>
    <w:rsid w:val="6EB16099"/>
    <w:rsid w:val="7996A7B6"/>
    <w:rsid w:val="7CD96E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356F6"/>
  <w15:chartTrackingRefBased/>
  <w15:docId w15:val="{7C4A0351-92E1-4768-8742-1F4AE621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CC6"/>
    <w:pPr>
      <w:ind w:left="720"/>
      <w:contextualSpacing/>
    </w:pPr>
  </w:style>
  <w:style w:type="table" w:styleId="TableGrid">
    <w:name w:val="Table Grid"/>
    <w:basedOn w:val="TableNormal"/>
    <w:uiPriority w:val="39"/>
    <w:rsid w:val="009A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B37CC"/>
    <w:pPr>
      <w:spacing w:after="0" w:line="240" w:lineRule="auto"/>
    </w:pPr>
    <w:rPr>
      <w:rFonts w:ascii="Times New Roman" w:eastAsia="Times New Roman" w:hAnsi="Times New Roman" w:cs="Times New Roman"/>
      <w:sz w:val="24"/>
      <w:szCs w:val="24"/>
      <w:lang w:eastAsia="es-ES"/>
    </w:rPr>
  </w:style>
  <w:style w:type="character" w:customStyle="1" w:styleId="normaltextrun1">
    <w:name w:val="normaltextrun1"/>
    <w:basedOn w:val="DefaultParagraphFont"/>
    <w:rsid w:val="004B37CC"/>
  </w:style>
  <w:style w:type="character" w:customStyle="1" w:styleId="eop">
    <w:name w:val="eop"/>
    <w:basedOn w:val="DefaultParagraphFont"/>
    <w:rsid w:val="004B37CC"/>
  </w:style>
  <w:style w:type="paragraph" w:styleId="BalloonText">
    <w:name w:val="Balloon Text"/>
    <w:basedOn w:val="Normal"/>
    <w:link w:val="BalloonTextChar"/>
    <w:uiPriority w:val="99"/>
    <w:semiHidden/>
    <w:unhideWhenUsed/>
    <w:rsid w:val="00AB64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4AF"/>
    <w:rPr>
      <w:rFonts w:ascii="Segoe UI" w:hAnsi="Segoe UI" w:cs="Segoe UI"/>
      <w:sz w:val="18"/>
      <w:szCs w:val="18"/>
    </w:rPr>
  </w:style>
  <w:style w:type="character" w:styleId="CommentReference">
    <w:name w:val="annotation reference"/>
    <w:basedOn w:val="DefaultParagraphFont"/>
    <w:uiPriority w:val="99"/>
    <w:semiHidden/>
    <w:unhideWhenUsed/>
    <w:rsid w:val="000156B7"/>
    <w:rPr>
      <w:sz w:val="16"/>
      <w:szCs w:val="16"/>
    </w:rPr>
  </w:style>
  <w:style w:type="paragraph" w:styleId="CommentText">
    <w:name w:val="annotation text"/>
    <w:basedOn w:val="Normal"/>
    <w:link w:val="CommentTextChar"/>
    <w:uiPriority w:val="99"/>
    <w:unhideWhenUsed/>
    <w:rsid w:val="000156B7"/>
    <w:pPr>
      <w:spacing w:line="240" w:lineRule="auto"/>
    </w:pPr>
    <w:rPr>
      <w:sz w:val="20"/>
      <w:szCs w:val="20"/>
    </w:rPr>
  </w:style>
  <w:style w:type="character" w:customStyle="1" w:styleId="CommentTextChar">
    <w:name w:val="Comment Text Char"/>
    <w:basedOn w:val="DefaultParagraphFont"/>
    <w:link w:val="CommentText"/>
    <w:uiPriority w:val="99"/>
    <w:rsid w:val="000156B7"/>
    <w:rPr>
      <w:sz w:val="20"/>
      <w:szCs w:val="20"/>
    </w:rPr>
  </w:style>
  <w:style w:type="paragraph" w:styleId="CommentSubject">
    <w:name w:val="annotation subject"/>
    <w:basedOn w:val="CommentText"/>
    <w:next w:val="CommentText"/>
    <w:link w:val="CommentSubjectChar"/>
    <w:uiPriority w:val="99"/>
    <w:semiHidden/>
    <w:unhideWhenUsed/>
    <w:rsid w:val="000156B7"/>
    <w:rPr>
      <w:b/>
      <w:bCs/>
    </w:rPr>
  </w:style>
  <w:style w:type="character" w:customStyle="1" w:styleId="CommentSubjectChar">
    <w:name w:val="Comment Subject Char"/>
    <w:basedOn w:val="CommentTextChar"/>
    <w:link w:val="CommentSubject"/>
    <w:uiPriority w:val="99"/>
    <w:semiHidden/>
    <w:rsid w:val="000156B7"/>
    <w:rPr>
      <w:b/>
      <w:bCs/>
      <w:sz w:val="20"/>
      <w:szCs w:val="20"/>
    </w:rPr>
  </w:style>
  <w:style w:type="character" w:styleId="Hyperlink">
    <w:name w:val="Hyperlink"/>
    <w:basedOn w:val="DefaultParagraphFont"/>
    <w:uiPriority w:val="99"/>
    <w:semiHidden/>
    <w:unhideWhenUsed/>
    <w:rsid w:val="00653D77"/>
    <w:rPr>
      <w:color w:val="0000FF"/>
      <w:u w:val="single"/>
    </w:rPr>
  </w:style>
  <w:style w:type="character" w:styleId="FollowedHyperlink">
    <w:name w:val="FollowedHyperlink"/>
    <w:basedOn w:val="DefaultParagraphFont"/>
    <w:uiPriority w:val="99"/>
    <w:semiHidden/>
    <w:unhideWhenUsed/>
    <w:rsid w:val="00F71C39"/>
    <w:rPr>
      <w:color w:val="954F72" w:themeColor="followedHyperlink"/>
      <w:u w:val="single"/>
    </w:rPr>
  </w:style>
  <w:style w:type="paragraph" w:styleId="Revision">
    <w:name w:val="Revision"/>
    <w:hidden/>
    <w:uiPriority w:val="99"/>
    <w:semiHidden/>
    <w:rsid w:val="00CE151F"/>
    <w:pPr>
      <w:spacing w:after="0" w:line="240" w:lineRule="auto"/>
    </w:pPr>
  </w:style>
  <w:style w:type="character" w:customStyle="1" w:styleId="Heading1Char">
    <w:name w:val="Heading 1 Char"/>
    <w:basedOn w:val="DefaultParagraphFont"/>
    <w:link w:val="Heading1"/>
    <w:uiPriority w:val="9"/>
    <w:rsid w:val="006F21AF"/>
    <w:rPr>
      <w:rFonts w:asciiTheme="majorHAnsi" w:eastAsiaTheme="majorEastAsia" w:hAnsiTheme="majorHAnsi" w:cstheme="majorBidi"/>
      <w:color w:val="2F5496" w:themeColor="accent1" w:themeShade="BF"/>
      <w:sz w:val="32"/>
      <w:szCs w:val="32"/>
    </w:rPr>
  </w:style>
  <w:style w:type="paragraph" w:customStyle="1" w:styleId="TextonormalREE">
    <w:name w:val="Texto normal REE"/>
    <w:basedOn w:val="Normal"/>
    <w:link w:val="TextonormalREECar"/>
    <w:qFormat/>
    <w:rsid w:val="00A6380F"/>
    <w:pPr>
      <w:suppressAutoHyphens/>
      <w:spacing w:before="100" w:after="100" w:line="260" w:lineRule="exact"/>
      <w:jc w:val="both"/>
    </w:pPr>
    <w:rPr>
      <w:rFonts w:ascii="Arial" w:eastAsia="Times New Roman" w:hAnsi="Arial" w:cs="Times New Roman"/>
      <w:szCs w:val="20"/>
      <w:lang w:eastAsia="es-ES"/>
    </w:rPr>
  </w:style>
  <w:style w:type="character" w:customStyle="1" w:styleId="TextonormalREECar">
    <w:name w:val="Texto normal REE Car"/>
    <w:basedOn w:val="DefaultParagraphFont"/>
    <w:link w:val="TextonormalREE"/>
    <w:rsid w:val="00A6380F"/>
    <w:rPr>
      <w:rFonts w:ascii="Arial" w:eastAsia="Times New Roman" w:hAnsi="Arial" w:cs="Times New Roman"/>
      <w:szCs w:val="20"/>
      <w:lang w:eastAsia="es-ES"/>
    </w:rPr>
  </w:style>
  <w:style w:type="paragraph" w:styleId="Header">
    <w:name w:val="header"/>
    <w:basedOn w:val="Normal"/>
    <w:link w:val="HeaderChar"/>
    <w:uiPriority w:val="99"/>
    <w:unhideWhenUsed/>
    <w:rsid w:val="00ED44F8"/>
    <w:pPr>
      <w:tabs>
        <w:tab w:val="center" w:pos="4252"/>
        <w:tab w:val="right" w:pos="8504"/>
      </w:tabs>
      <w:spacing w:after="0" w:line="240" w:lineRule="auto"/>
    </w:pPr>
  </w:style>
  <w:style w:type="character" w:customStyle="1" w:styleId="HeaderChar">
    <w:name w:val="Header Char"/>
    <w:basedOn w:val="DefaultParagraphFont"/>
    <w:link w:val="Header"/>
    <w:uiPriority w:val="99"/>
    <w:rsid w:val="00ED44F8"/>
  </w:style>
  <w:style w:type="paragraph" w:styleId="Footer">
    <w:name w:val="footer"/>
    <w:basedOn w:val="Normal"/>
    <w:link w:val="FooterChar"/>
    <w:uiPriority w:val="99"/>
    <w:unhideWhenUsed/>
    <w:rsid w:val="00ED44F8"/>
    <w:pPr>
      <w:tabs>
        <w:tab w:val="center" w:pos="4252"/>
        <w:tab w:val="right" w:pos="8504"/>
      </w:tabs>
      <w:spacing w:after="0" w:line="240" w:lineRule="auto"/>
    </w:pPr>
  </w:style>
  <w:style w:type="character" w:customStyle="1" w:styleId="FooterChar">
    <w:name w:val="Footer Char"/>
    <w:basedOn w:val="DefaultParagraphFont"/>
    <w:link w:val="Footer"/>
    <w:uiPriority w:val="99"/>
    <w:rsid w:val="00ED44F8"/>
  </w:style>
  <w:style w:type="character" w:customStyle="1" w:styleId="normaltextrun">
    <w:name w:val="normaltextrun"/>
    <w:basedOn w:val="DefaultParagraphFont"/>
    <w:rsid w:val="00867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375014">
      <w:bodyDiv w:val="1"/>
      <w:marLeft w:val="0"/>
      <w:marRight w:val="0"/>
      <w:marTop w:val="0"/>
      <w:marBottom w:val="0"/>
      <w:divBdr>
        <w:top w:val="none" w:sz="0" w:space="0" w:color="auto"/>
        <w:left w:val="none" w:sz="0" w:space="0" w:color="auto"/>
        <w:bottom w:val="none" w:sz="0" w:space="0" w:color="auto"/>
        <w:right w:val="none" w:sz="0" w:space="0" w:color="auto"/>
      </w:divBdr>
      <w:divsChild>
        <w:div w:id="919174163">
          <w:marLeft w:val="0"/>
          <w:marRight w:val="0"/>
          <w:marTop w:val="0"/>
          <w:marBottom w:val="0"/>
          <w:divBdr>
            <w:top w:val="none" w:sz="0" w:space="0" w:color="auto"/>
            <w:left w:val="none" w:sz="0" w:space="0" w:color="auto"/>
            <w:bottom w:val="none" w:sz="0" w:space="0" w:color="auto"/>
            <w:right w:val="none" w:sz="0" w:space="0" w:color="auto"/>
          </w:divBdr>
          <w:divsChild>
            <w:div w:id="1729457912">
              <w:marLeft w:val="0"/>
              <w:marRight w:val="0"/>
              <w:marTop w:val="0"/>
              <w:marBottom w:val="0"/>
              <w:divBdr>
                <w:top w:val="none" w:sz="0" w:space="0" w:color="auto"/>
                <w:left w:val="none" w:sz="0" w:space="0" w:color="auto"/>
                <w:bottom w:val="none" w:sz="0" w:space="0" w:color="auto"/>
                <w:right w:val="none" w:sz="0" w:space="0" w:color="auto"/>
              </w:divBdr>
              <w:divsChild>
                <w:div w:id="1362629162">
                  <w:marLeft w:val="0"/>
                  <w:marRight w:val="0"/>
                  <w:marTop w:val="0"/>
                  <w:marBottom w:val="0"/>
                  <w:divBdr>
                    <w:top w:val="none" w:sz="0" w:space="0" w:color="auto"/>
                    <w:left w:val="none" w:sz="0" w:space="0" w:color="auto"/>
                    <w:bottom w:val="none" w:sz="0" w:space="0" w:color="auto"/>
                    <w:right w:val="none" w:sz="0" w:space="0" w:color="auto"/>
                  </w:divBdr>
                  <w:divsChild>
                    <w:div w:id="534928623">
                      <w:marLeft w:val="0"/>
                      <w:marRight w:val="0"/>
                      <w:marTop w:val="0"/>
                      <w:marBottom w:val="0"/>
                      <w:divBdr>
                        <w:top w:val="none" w:sz="0" w:space="0" w:color="auto"/>
                        <w:left w:val="none" w:sz="0" w:space="0" w:color="auto"/>
                        <w:bottom w:val="none" w:sz="0" w:space="0" w:color="auto"/>
                        <w:right w:val="none" w:sz="0" w:space="0" w:color="auto"/>
                      </w:divBdr>
                      <w:divsChild>
                        <w:div w:id="269706665">
                          <w:marLeft w:val="0"/>
                          <w:marRight w:val="0"/>
                          <w:marTop w:val="0"/>
                          <w:marBottom w:val="0"/>
                          <w:divBdr>
                            <w:top w:val="none" w:sz="0" w:space="0" w:color="auto"/>
                            <w:left w:val="none" w:sz="0" w:space="0" w:color="auto"/>
                            <w:bottom w:val="none" w:sz="0" w:space="0" w:color="auto"/>
                            <w:right w:val="none" w:sz="0" w:space="0" w:color="auto"/>
                          </w:divBdr>
                          <w:divsChild>
                            <w:div w:id="271280109">
                              <w:marLeft w:val="0"/>
                              <w:marRight w:val="0"/>
                              <w:marTop w:val="0"/>
                              <w:marBottom w:val="0"/>
                              <w:divBdr>
                                <w:top w:val="none" w:sz="0" w:space="0" w:color="auto"/>
                                <w:left w:val="none" w:sz="0" w:space="0" w:color="auto"/>
                                <w:bottom w:val="none" w:sz="0" w:space="0" w:color="auto"/>
                                <w:right w:val="none" w:sz="0" w:space="0" w:color="auto"/>
                              </w:divBdr>
                              <w:divsChild>
                                <w:div w:id="1853377261">
                                  <w:marLeft w:val="0"/>
                                  <w:marRight w:val="0"/>
                                  <w:marTop w:val="0"/>
                                  <w:marBottom w:val="0"/>
                                  <w:divBdr>
                                    <w:top w:val="none" w:sz="0" w:space="0" w:color="auto"/>
                                    <w:left w:val="none" w:sz="0" w:space="0" w:color="auto"/>
                                    <w:bottom w:val="none" w:sz="0" w:space="0" w:color="auto"/>
                                    <w:right w:val="none" w:sz="0" w:space="0" w:color="auto"/>
                                  </w:divBdr>
                                  <w:divsChild>
                                    <w:div w:id="2038118770">
                                      <w:marLeft w:val="0"/>
                                      <w:marRight w:val="0"/>
                                      <w:marTop w:val="0"/>
                                      <w:marBottom w:val="0"/>
                                      <w:divBdr>
                                        <w:top w:val="none" w:sz="0" w:space="0" w:color="auto"/>
                                        <w:left w:val="none" w:sz="0" w:space="0" w:color="auto"/>
                                        <w:bottom w:val="none" w:sz="0" w:space="0" w:color="auto"/>
                                        <w:right w:val="none" w:sz="0" w:space="0" w:color="auto"/>
                                      </w:divBdr>
                                      <w:divsChild>
                                        <w:div w:id="548422307">
                                          <w:marLeft w:val="0"/>
                                          <w:marRight w:val="0"/>
                                          <w:marTop w:val="0"/>
                                          <w:marBottom w:val="0"/>
                                          <w:divBdr>
                                            <w:top w:val="none" w:sz="0" w:space="0" w:color="auto"/>
                                            <w:left w:val="none" w:sz="0" w:space="0" w:color="auto"/>
                                            <w:bottom w:val="none" w:sz="0" w:space="0" w:color="auto"/>
                                            <w:right w:val="none" w:sz="0" w:space="0" w:color="auto"/>
                                          </w:divBdr>
                                          <w:divsChild>
                                            <w:div w:id="1105076534">
                                              <w:marLeft w:val="0"/>
                                              <w:marRight w:val="0"/>
                                              <w:marTop w:val="0"/>
                                              <w:marBottom w:val="0"/>
                                              <w:divBdr>
                                                <w:top w:val="none" w:sz="0" w:space="0" w:color="auto"/>
                                                <w:left w:val="none" w:sz="0" w:space="0" w:color="auto"/>
                                                <w:bottom w:val="none" w:sz="0" w:space="0" w:color="auto"/>
                                                <w:right w:val="none" w:sz="0" w:space="0" w:color="auto"/>
                                              </w:divBdr>
                                              <w:divsChild>
                                                <w:div w:id="34624726">
                                                  <w:marLeft w:val="0"/>
                                                  <w:marRight w:val="0"/>
                                                  <w:marTop w:val="0"/>
                                                  <w:marBottom w:val="0"/>
                                                  <w:divBdr>
                                                    <w:top w:val="none" w:sz="0" w:space="0" w:color="auto"/>
                                                    <w:left w:val="none" w:sz="0" w:space="0" w:color="auto"/>
                                                    <w:bottom w:val="none" w:sz="0" w:space="0" w:color="auto"/>
                                                    <w:right w:val="none" w:sz="0" w:space="0" w:color="auto"/>
                                                  </w:divBdr>
                                                  <w:divsChild>
                                                    <w:div w:id="891959233">
                                                      <w:marLeft w:val="0"/>
                                                      <w:marRight w:val="0"/>
                                                      <w:marTop w:val="0"/>
                                                      <w:marBottom w:val="0"/>
                                                      <w:divBdr>
                                                        <w:top w:val="single" w:sz="6" w:space="0" w:color="auto"/>
                                                        <w:left w:val="none" w:sz="0" w:space="0" w:color="auto"/>
                                                        <w:bottom w:val="single" w:sz="6" w:space="0" w:color="auto"/>
                                                        <w:right w:val="none" w:sz="0" w:space="0" w:color="auto"/>
                                                      </w:divBdr>
                                                      <w:divsChild>
                                                        <w:div w:id="15692349">
                                                          <w:marLeft w:val="0"/>
                                                          <w:marRight w:val="0"/>
                                                          <w:marTop w:val="0"/>
                                                          <w:marBottom w:val="0"/>
                                                          <w:divBdr>
                                                            <w:top w:val="none" w:sz="0" w:space="0" w:color="auto"/>
                                                            <w:left w:val="none" w:sz="0" w:space="0" w:color="auto"/>
                                                            <w:bottom w:val="none" w:sz="0" w:space="0" w:color="auto"/>
                                                            <w:right w:val="none" w:sz="0" w:space="0" w:color="auto"/>
                                                          </w:divBdr>
                                                          <w:divsChild>
                                                            <w:div w:id="1245409134">
                                                              <w:marLeft w:val="0"/>
                                                              <w:marRight w:val="0"/>
                                                              <w:marTop w:val="0"/>
                                                              <w:marBottom w:val="0"/>
                                                              <w:divBdr>
                                                                <w:top w:val="none" w:sz="0" w:space="0" w:color="auto"/>
                                                                <w:left w:val="none" w:sz="0" w:space="0" w:color="auto"/>
                                                                <w:bottom w:val="none" w:sz="0" w:space="0" w:color="auto"/>
                                                                <w:right w:val="none" w:sz="0" w:space="0" w:color="auto"/>
                                                              </w:divBdr>
                                                              <w:divsChild>
                                                                <w:div w:id="517280017">
                                                                  <w:marLeft w:val="0"/>
                                                                  <w:marRight w:val="0"/>
                                                                  <w:marTop w:val="0"/>
                                                                  <w:marBottom w:val="0"/>
                                                                  <w:divBdr>
                                                                    <w:top w:val="none" w:sz="0" w:space="0" w:color="auto"/>
                                                                    <w:left w:val="none" w:sz="0" w:space="0" w:color="auto"/>
                                                                    <w:bottom w:val="none" w:sz="0" w:space="0" w:color="auto"/>
                                                                    <w:right w:val="none" w:sz="0" w:space="0" w:color="auto"/>
                                                                  </w:divBdr>
                                                                  <w:divsChild>
                                                                    <w:div w:id="255017279">
                                                                      <w:marLeft w:val="0"/>
                                                                      <w:marRight w:val="0"/>
                                                                      <w:marTop w:val="0"/>
                                                                      <w:marBottom w:val="0"/>
                                                                      <w:divBdr>
                                                                        <w:top w:val="none" w:sz="0" w:space="0" w:color="auto"/>
                                                                        <w:left w:val="none" w:sz="0" w:space="0" w:color="auto"/>
                                                                        <w:bottom w:val="none" w:sz="0" w:space="0" w:color="auto"/>
                                                                        <w:right w:val="none" w:sz="0" w:space="0" w:color="auto"/>
                                                                      </w:divBdr>
                                                                      <w:divsChild>
                                                                        <w:div w:id="695498320">
                                                                          <w:marLeft w:val="0"/>
                                                                          <w:marRight w:val="0"/>
                                                                          <w:marTop w:val="0"/>
                                                                          <w:marBottom w:val="0"/>
                                                                          <w:divBdr>
                                                                            <w:top w:val="none" w:sz="0" w:space="0" w:color="auto"/>
                                                                            <w:left w:val="none" w:sz="0" w:space="0" w:color="auto"/>
                                                                            <w:bottom w:val="none" w:sz="0" w:space="0" w:color="auto"/>
                                                                            <w:right w:val="none" w:sz="0" w:space="0" w:color="auto"/>
                                                                          </w:divBdr>
                                                                          <w:divsChild>
                                                                            <w:div w:id="212929287">
                                                                              <w:marLeft w:val="0"/>
                                                                              <w:marRight w:val="0"/>
                                                                              <w:marTop w:val="0"/>
                                                                              <w:marBottom w:val="0"/>
                                                                              <w:divBdr>
                                                                                <w:top w:val="none" w:sz="0" w:space="0" w:color="auto"/>
                                                                                <w:left w:val="none" w:sz="0" w:space="0" w:color="auto"/>
                                                                                <w:bottom w:val="none" w:sz="0" w:space="0" w:color="auto"/>
                                                                                <w:right w:val="none" w:sz="0" w:space="0" w:color="auto"/>
                                                                              </w:divBdr>
                                                                              <w:divsChild>
                                                                                <w:div w:id="648555652">
                                                                                  <w:marLeft w:val="0"/>
                                                                                  <w:marRight w:val="0"/>
                                                                                  <w:marTop w:val="0"/>
                                                                                  <w:marBottom w:val="0"/>
                                                                                  <w:divBdr>
                                                                                    <w:top w:val="none" w:sz="0" w:space="0" w:color="auto"/>
                                                                                    <w:left w:val="none" w:sz="0" w:space="0" w:color="auto"/>
                                                                                    <w:bottom w:val="none" w:sz="0" w:space="0" w:color="auto"/>
                                                                                    <w:right w:val="none" w:sz="0" w:space="0" w:color="auto"/>
                                                                                  </w:divBdr>
                                                                                  <w:divsChild>
                                                                                    <w:div w:id="1596398368">
                                                                                      <w:marLeft w:val="0"/>
                                                                                      <w:marRight w:val="0"/>
                                                                                      <w:marTop w:val="0"/>
                                                                                      <w:marBottom w:val="0"/>
                                                                                      <w:divBdr>
                                                                                        <w:top w:val="none" w:sz="0" w:space="0" w:color="auto"/>
                                                                                        <w:left w:val="none" w:sz="0" w:space="0" w:color="auto"/>
                                                                                        <w:bottom w:val="none" w:sz="0" w:space="0" w:color="auto"/>
                                                                                        <w:right w:val="none" w:sz="0" w:space="0" w:color="auto"/>
                                                                                      </w:divBdr>
                                                                                    </w:div>
                                                                                  </w:divsChild>
                                                                                </w:div>
                                                                                <w:div w:id="1100875453">
                                                                                  <w:marLeft w:val="0"/>
                                                                                  <w:marRight w:val="0"/>
                                                                                  <w:marTop w:val="0"/>
                                                                                  <w:marBottom w:val="0"/>
                                                                                  <w:divBdr>
                                                                                    <w:top w:val="none" w:sz="0" w:space="0" w:color="auto"/>
                                                                                    <w:left w:val="none" w:sz="0" w:space="0" w:color="auto"/>
                                                                                    <w:bottom w:val="none" w:sz="0" w:space="0" w:color="auto"/>
                                                                                    <w:right w:val="none" w:sz="0" w:space="0" w:color="auto"/>
                                                                                  </w:divBdr>
                                                                                  <w:divsChild>
                                                                                    <w:div w:id="1529683735">
                                                                                      <w:marLeft w:val="0"/>
                                                                                      <w:marRight w:val="0"/>
                                                                                      <w:marTop w:val="0"/>
                                                                                      <w:marBottom w:val="0"/>
                                                                                      <w:divBdr>
                                                                                        <w:top w:val="none" w:sz="0" w:space="0" w:color="auto"/>
                                                                                        <w:left w:val="none" w:sz="0" w:space="0" w:color="auto"/>
                                                                                        <w:bottom w:val="none" w:sz="0" w:space="0" w:color="auto"/>
                                                                                        <w:right w:val="none" w:sz="0" w:space="0" w:color="auto"/>
                                                                                      </w:divBdr>
                                                                                    </w:div>
                                                                                  </w:divsChild>
                                                                                </w:div>
                                                                                <w:div w:id="1424574078">
                                                                                  <w:marLeft w:val="0"/>
                                                                                  <w:marRight w:val="0"/>
                                                                                  <w:marTop w:val="0"/>
                                                                                  <w:marBottom w:val="0"/>
                                                                                  <w:divBdr>
                                                                                    <w:top w:val="none" w:sz="0" w:space="0" w:color="auto"/>
                                                                                    <w:left w:val="none" w:sz="0" w:space="0" w:color="auto"/>
                                                                                    <w:bottom w:val="none" w:sz="0" w:space="0" w:color="auto"/>
                                                                                    <w:right w:val="none" w:sz="0" w:space="0" w:color="auto"/>
                                                                                  </w:divBdr>
                                                                                  <w:divsChild>
                                                                                    <w:div w:id="171006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59949">
      <w:bodyDiv w:val="1"/>
      <w:marLeft w:val="0"/>
      <w:marRight w:val="0"/>
      <w:marTop w:val="0"/>
      <w:marBottom w:val="0"/>
      <w:divBdr>
        <w:top w:val="none" w:sz="0" w:space="0" w:color="auto"/>
        <w:left w:val="none" w:sz="0" w:space="0" w:color="auto"/>
        <w:bottom w:val="none" w:sz="0" w:space="0" w:color="auto"/>
        <w:right w:val="none" w:sz="0" w:space="0" w:color="auto"/>
      </w:divBdr>
    </w:div>
    <w:div w:id="1187522656">
      <w:bodyDiv w:val="1"/>
      <w:marLeft w:val="0"/>
      <w:marRight w:val="0"/>
      <w:marTop w:val="0"/>
      <w:marBottom w:val="0"/>
      <w:divBdr>
        <w:top w:val="none" w:sz="0" w:space="0" w:color="auto"/>
        <w:left w:val="none" w:sz="0" w:space="0" w:color="auto"/>
        <w:bottom w:val="none" w:sz="0" w:space="0" w:color="auto"/>
        <w:right w:val="none" w:sz="0" w:space="0" w:color="auto"/>
      </w:divBdr>
    </w:div>
    <w:div w:id="1450511378">
      <w:bodyDiv w:val="1"/>
      <w:marLeft w:val="0"/>
      <w:marRight w:val="0"/>
      <w:marTop w:val="0"/>
      <w:marBottom w:val="0"/>
      <w:divBdr>
        <w:top w:val="none" w:sz="0" w:space="0" w:color="auto"/>
        <w:left w:val="none" w:sz="0" w:space="0" w:color="auto"/>
        <w:bottom w:val="none" w:sz="0" w:space="0" w:color="auto"/>
        <w:right w:val="none" w:sz="0" w:space="0" w:color="auto"/>
      </w:divBdr>
    </w:div>
    <w:div w:id="1844319552">
      <w:bodyDiv w:val="1"/>
      <w:marLeft w:val="0"/>
      <w:marRight w:val="0"/>
      <w:marTop w:val="0"/>
      <w:marBottom w:val="0"/>
      <w:divBdr>
        <w:top w:val="none" w:sz="0" w:space="0" w:color="auto"/>
        <w:left w:val="none" w:sz="0" w:space="0" w:color="auto"/>
        <w:bottom w:val="none" w:sz="0" w:space="0" w:color="auto"/>
        <w:right w:val="none" w:sz="0" w:space="0" w:color="auto"/>
      </w:divBdr>
      <w:divsChild>
        <w:div w:id="1037899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af04328-d385-4904-a237-084cd8e7e2a9">
      <UserInfo>
        <DisplayName>Moreno García-Arisco, Laura</DisplayName>
        <AccountId>11</AccountId>
        <AccountType/>
      </UserInfo>
      <UserInfo>
        <DisplayName>Madrid García, Rubén</DisplayName>
        <AccountId>14</AccountId>
        <AccountType/>
      </UserInfo>
      <UserInfo>
        <DisplayName>Pérez-Bustos Manzaneque, Martín</DisplayName>
        <AccountId>21</AccountId>
        <AccountType/>
      </UserInfo>
    </SharedWithUsers>
  </documentManagement>
</p:properties>
</file>

<file path=customXml/itemProps1.xml><?xml version="1.0" encoding="utf-8"?>
<ds:datastoreItem xmlns:ds="http://schemas.openxmlformats.org/officeDocument/2006/customXml" ds:itemID="{606FEE7D-5356-447D-AC0A-0174D2DA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F96337-EBD3-4880-8D90-43C053545762}">
  <ds:schemaRefs>
    <ds:schemaRef ds:uri="http://schemas.microsoft.com/sharepoint/v3/contenttype/forms"/>
  </ds:schemaRefs>
</ds:datastoreItem>
</file>

<file path=customXml/itemProps3.xml><?xml version="1.0" encoding="utf-8"?>
<ds:datastoreItem xmlns:ds="http://schemas.openxmlformats.org/officeDocument/2006/customXml" ds:itemID="{3F4F4C47-EDC4-4D35-9D93-E033849763BD}">
  <ds:schemaRefs>
    <ds:schemaRef ds:uri="http://schemas.openxmlformats.org/officeDocument/2006/bibliography"/>
  </ds:schemaRefs>
</ds:datastoreItem>
</file>

<file path=customXml/itemProps4.xml><?xml version="1.0" encoding="utf-8"?>
<ds:datastoreItem xmlns:ds="http://schemas.openxmlformats.org/officeDocument/2006/customXml" ds:itemID="{9CAC4189-C47C-4466-99E3-8624FA19E0D7}">
  <ds:schemaRefs>
    <ds:schemaRef ds:uri="http://schemas.microsoft.com/office/2006/metadata/properties"/>
    <ds:schemaRef ds:uri="http://schemas.microsoft.com/office/infopath/2007/PartnerControls"/>
    <ds:schemaRef ds:uri="4af04328-d385-4904-a237-084cd8e7e2a9"/>
  </ds:schemaRefs>
</ds:datastoreItem>
</file>

<file path=docProps/app.xml><?xml version="1.0" encoding="utf-8"?>
<Properties xmlns="http://schemas.openxmlformats.org/officeDocument/2006/extended-properties" xmlns:vt="http://schemas.openxmlformats.org/officeDocument/2006/docPropsVTypes">
  <Template>Normal.dotm</Template>
  <TotalTime>6496</TotalTime>
  <Pages>1</Pages>
  <Words>5222</Words>
  <Characters>29771</Characters>
  <Application>Microsoft Office Word</Application>
  <DocSecurity>4</DocSecurity>
  <Lines>248</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dc:description/>
  <cp:lastModifiedBy>Sainz Arroyo, Andrés L.</cp:lastModifiedBy>
  <cp:revision>221</cp:revision>
  <cp:lastPrinted>2020-07-21T17:41:00Z</cp:lastPrinted>
  <dcterms:created xsi:type="dcterms:W3CDTF">2021-01-06T14:29:00Z</dcterms:created>
  <dcterms:modified xsi:type="dcterms:W3CDTF">2021-03-29T18:39:00Z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